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0CA57" w14:textId="4A6A7F07" w:rsidR="001E0CB6" w:rsidRPr="009D5489" w:rsidRDefault="001E0CB6" w:rsidP="00517938">
      <w:pPr>
        <w:pStyle w:val="NRCINSPECTIONMANUAL"/>
        <w:tabs>
          <w:tab w:val="left" w:pos="8640"/>
        </w:tabs>
      </w:pPr>
      <w:r>
        <w:tab/>
      </w:r>
      <w:r w:rsidRPr="009D5489">
        <w:rPr>
          <w:b/>
          <w:bCs/>
          <w:sz w:val="38"/>
          <w:szCs w:val="38"/>
        </w:rPr>
        <w:t>NRC INSPECTION MANUAL</w:t>
      </w:r>
      <w:r w:rsidRPr="009D5489">
        <w:tab/>
      </w:r>
      <w:ins w:id="0" w:author="Author">
        <w:r w:rsidRPr="009D5489">
          <w:t>A</w:t>
        </w:r>
        <w:r w:rsidR="00517938">
          <w:t>POB</w:t>
        </w:r>
      </w:ins>
    </w:p>
    <w:p w14:paraId="2BFF5C4D" w14:textId="7E5E0E81" w:rsidR="001E0CB6" w:rsidRPr="000C7429" w:rsidRDefault="001E0CB6" w:rsidP="001E0CB6">
      <w:pPr>
        <w:pStyle w:val="IMCIP"/>
      </w:pPr>
      <w:r w:rsidRPr="000C7429">
        <w:t>INSPECTION MANUAL CHAPTER 0609 APPENDIX F</w:t>
      </w:r>
      <w:r>
        <w:t xml:space="preserve"> ATTACHMENT 3</w:t>
      </w:r>
    </w:p>
    <w:p w14:paraId="7E84B0A3" w14:textId="77777777" w:rsidR="001E0CB6" w:rsidRDefault="001E0CB6" w:rsidP="001E0CB6">
      <w:pPr>
        <w:pStyle w:val="Title"/>
      </w:pPr>
      <w:r w:rsidRPr="000C7429">
        <w:t>GUIDANCE FOR IDENTIFYING CREDIBLE FIRE SCENARIOS</w:t>
      </w:r>
    </w:p>
    <w:p w14:paraId="62BEA0F8" w14:textId="42E2AAE9" w:rsidR="000452E2" w:rsidRPr="000452E2" w:rsidRDefault="00870515" w:rsidP="00870515">
      <w:pPr>
        <w:pStyle w:val="EffectiveDate"/>
      </w:pPr>
      <w:r>
        <w:t xml:space="preserve">Effective Date: </w:t>
      </w:r>
      <w:ins w:id="1" w:author="Author">
        <w:r>
          <w:t>January 1, 2025</w:t>
        </w:r>
      </w:ins>
    </w:p>
    <w:p w14:paraId="6EF4128B" w14:textId="77777777" w:rsidR="000452E2" w:rsidRDefault="000452E2" w:rsidP="00D26CBA">
      <w:pPr>
        <w:pStyle w:val="BodyText"/>
        <w:sectPr w:rsidR="000452E2" w:rsidSect="00531DC2">
          <w:footerReference w:type="default" r:id="rId11"/>
          <w:footerReference w:type="first" r:id="rId12"/>
          <w:pgSz w:w="12240" w:h="15840"/>
          <w:pgMar w:top="1440" w:right="1440" w:bottom="1440" w:left="1440" w:header="720" w:footer="720" w:gutter="0"/>
          <w:pgNumType w:start="1"/>
          <w:cols w:space="720"/>
          <w:noEndnote/>
          <w:titlePg/>
          <w:docGrid w:linePitch="326"/>
        </w:sectPr>
      </w:pPr>
    </w:p>
    <w:p w14:paraId="49ECB9CC" w14:textId="4228A6B8" w:rsidR="003C0BA2" w:rsidRDefault="003C0BA2" w:rsidP="00E04C5C">
      <w:pPr>
        <w:pStyle w:val="Heading1"/>
        <w:spacing w:before="0"/>
        <w:rPr>
          <w:ins w:id="2" w:author="Author"/>
        </w:rPr>
      </w:pPr>
      <w:ins w:id="3" w:author="Author">
        <w:r>
          <w:lastRenderedPageBreak/>
          <w:t>0609F.3-01</w:t>
        </w:r>
        <w:r>
          <w:tab/>
        </w:r>
        <w:r w:rsidRPr="002678C8">
          <w:t>PURPOSE</w:t>
        </w:r>
      </w:ins>
    </w:p>
    <w:p w14:paraId="4E22908A" w14:textId="19AAC565" w:rsidR="005C14B2" w:rsidRPr="000C7429" w:rsidRDefault="00320D35" w:rsidP="00DA30BB">
      <w:pPr>
        <w:pStyle w:val="BodyText"/>
      </w:pPr>
      <w:r w:rsidRPr="000C7429">
        <w:t xml:space="preserve">The purpose of Step 2.2 </w:t>
      </w:r>
      <w:ins w:id="4" w:author="Author">
        <w:r w:rsidR="00774681" w:rsidRPr="009A29A6">
          <w:rPr>
            <w:rStyle w:val="normaltextrun"/>
            <w:color w:val="D13438"/>
            <w:shd w:val="clear" w:color="auto" w:fill="FFFFFF"/>
          </w:rPr>
          <w:t>of the Fire Protection Significance Determination Process (SDP), IMC</w:t>
        </w:r>
      </w:ins>
      <w:r w:rsidR="000C7563">
        <w:rPr>
          <w:rStyle w:val="normaltextrun"/>
          <w:color w:val="D13438"/>
          <w:shd w:val="clear" w:color="auto" w:fill="FFFFFF"/>
        </w:rPr>
        <w:t> </w:t>
      </w:r>
      <w:ins w:id="5" w:author="Author">
        <w:r w:rsidR="00774681" w:rsidRPr="009A29A6">
          <w:rPr>
            <w:rStyle w:val="normaltextrun"/>
            <w:color w:val="D13438"/>
            <w:shd w:val="clear" w:color="auto" w:fill="FFFFFF"/>
          </w:rPr>
          <w:t>0609 Appendix F</w:t>
        </w:r>
        <w:r w:rsidR="00FD64CD" w:rsidRPr="009A29A6">
          <w:rPr>
            <w:rStyle w:val="normaltextrun"/>
            <w:color w:val="D13438"/>
            <w:shd w:val="clear" w:color="auto" w:fill="FFFFFF"/>
          </w:rPr>
          <w:t xml:space="preserve">, </w:t>
        </w:r>
      </w:ins>
      <w:r w:rsidRPr="000C7429">
        <w:t xml:space="preserve">is to identify credible fire scenarios that may </w:t>
      </w:r>
      <w:r w:rsidR="00B5772A" w:rsidRPr="000C7429">
        <w:t>have</w:t>
      </w:r>
      <w:r w:rsidRPr="000C7429">
        <w:t xml:space="preserve"> to be considered in </w:t>
      </w:r>
      <w:r w:rsidR="00643CED" w:rsidRPr="000C7429">
        <w:t>a</w:t>
      </w:r>
      <w:r w:rsidRPr="000C7429">
        <w:t xml:space="preserve"> Phase 2 </w:t>
      </w:r>
      <w:r w:rsidR="00643CED" w:rsidRPr="000C7429">
        <w:t>evaluation</w:t>
      </w:r>
      <w:r w:rsidR="006C69CF" w:rsidRPr="000C7429">
        <w:t>,</w:t>
      </w:r>
      <w:r w:rsidRPr="000C7429">
        <w:t xml:space="preserve"> and to collect the information that is </w:t>
      </w:r>
      <w:r w:rsidR="00B5772A" w:rsidRPr="000C7429">
        <w:t>required</w:t>
      </w:r>
      <w:r w:rsidRPr="000C7429">
        <w:t xml:space="preserve"> to perform the analysis.</w:t>
      </w:r>
      <w:r w:rsidR="00084608" w:rsidRPr="000C7429">
        <w:t xml:space="preserve"> Each fire scenario is uniquely defined by the ignition source (i.e., the fuel package that starts the fire) and </w:t>
      </w:r>
      <w:r w:rsidR="00C25FD0" w:rsidRPr="000C7429">
        <w:t>a</w:t>
      </w:r>
      <w:r w:rsidR="00084608" w:rsidRPr="000C7429">
        <w:t xml:space="preserve"> fire damage state</w:t>
      </w:r>
      <w:r w:rsidR="006C69CF" w:rsidRPr="000C7429">
        <w:t xml:space="preserve"> </w:t>
      </w:r>
      <w:ins w:id="6" w:author="Author">
        <w:r w:rsidR="007952CA">
          <w:t>(</w:t>
        </w:r>
      </w:ins>
      <w:r w:rsidR="005C14B2" w:rsidRPr="000C7429">
        <w:t>FDS</w:t>
      </w:r>
      <w:ins w:id="7" w:author="Author">
        <w:r w:rsidR="007952CA">
          <w:t>) relative</w:t>
        </w:r>
      </w:ins>
      <w:r w:rsidR="005C14B2" w:rsidRPr="000C7429">
        <w:t xml:space="preserve"> </w:t>
      </w:r>
      <w:r w:rsidR="00594734" w:rsidRPr="000C7429">
        <w:t xml:space="preserve">to the targets </w:t>
      </w:r>
      <w:r w:rsidR="006C69CF" w:rsidRPr="000C7429">
        <w:t>(i.e., the extent of the damage from the fire)</w:t>
      </w:r>
      <w:r w:rsidR="00C25FD0" w:rsidRPr="000C7429">
        <w:t xml:space="preserve">. </w:t>
      </w:r>
      <w:r w:rsidR="005C14B2" w:rsidRPr="000C7429">
        <w:t xml:space="preserve">Some scenarios involve secondary combustibles. For example, </w:t>
      </w:r>
      <w:r w:rsidR="00643CED" w:rsidRPr="000C7429">
        <w:t xml:space="preserve">FDS 2 can generally not be reached in </w:t>
      </w:r>
      <w:r w:rsidR="005C14B2" w:rsidRPr="000C7429">
        <w:t>fires</w:t>
      </w:r>
      <w:r w:rsidR="00643CED" w:rsidRPr="000C7429">
        <w:t xml:space="preserve"> that are</w:t>
      </w:r>
      <w:r w:rsidR="005C14B2" w:rsidRPr="000C7429">
        <w:t xml:space="preserve"> initiated by a fixed or transient ignition source </w:t>
      </w:r>
      <w:r w:rsidR="00643CED" w:rsidRPr="000C7429">
        <w:t>unless secondary combustibles are involved</w:t>
      </w:r>
      <w:r w:rsidR="004D08E4" w:rsidRPr="000C7429">
        <w:t>.</w:t>
      </w:r>
      <w:ins w:id="8" w:author="Author">
        <w:r w:rsidR="00752CDC">
          <w:t xml:space="preserve"> This attachment provides additional information to assist the user in </w:t>
        </w:r>
        <w:r w:rsidR="003F1F04">
          <w:t>performing Step 2.2 of the Fire Protection SDP.</w:t>
        </w:r>
      </w:ins>
    </w:p>
    <w:p w14:paraId="4CD411DB" w14:textId="34623781" w:rsidR="00361754" w:rsidRDefault="00F73BCA" w:rsidP="0070398D">
      <w:pPr>
        <w:pStyle w:val="Heading1"/>
        <w:rPr>
          <w:ins w:id="9" w:author="Author"/>
        </w:rPr>
      </w:pPr>
      <w:ins w:id="10" w:author="Author">
        <w:r>
          <w:t>0609F.3-02</w:t>
        </w:r>
        <w:r w:rsidR="002678C8">
          <w:tab/>
        </w:r>
        <w:r w:rsidR="00361754">
          <w:t>GUIDANCE FOR IDENTIFYING CREDIBLE FIRE SCENARIOS</w:t>
        </w:r>
      </w:ins>
    </w:p>
    <w:p w14:paraId="40781F20" w14:textId="386B2BE1" w:rsidR="00320D35" w:rsidRPr="000C7429" w:rsidRDefault="00C25FD0" w:rsidP="00871960">
      <w:pPr>
        <w:pStyle w:val="BodyText"/>
      </w:pPr>
      <w:r w:rsidRPr="000C7429">
        <w:t xml:space="preserve">It is important to note that, since the objective of a Phase 2 analysis is </w:t>
      </w:r>
      <w:r w:rsidR="00FF6087" w:rsidRPr="000C7429">
        <w:t>to quantify the risk increase (</w:t>
      </w:r>
      <w:ins w:id="11" w:author="Author">
        <w:r w:rsidR="0033471F">
          <w:t xml:space="preserve">i.e., change in core damage frequency, </w:t>
        </w:r>
      </w:ins>
      <w:r w:rsidR="00FF6087" w:rsidRPr="000C7429">
        <w:rPr>
          <w:rFonts w:ascii="Symbol" w:eastAsia="Symbol" w:hAnsi="Symbol" w:cs="Symbol"/>
        </w:rPr>
        <w:sym w:font="Symbol" w:char="F044"/>
      </w:r>
      <w:r w:rsidR="00FF6087" w:rsidRPr="000C7429">
        <w:t>CDF) due to the deficiencies that resulted in the finding</w:t>
      </w:r>
      <w:r w:rsidR="00EC0ADB" w:rsidRPr="000C7429">
        <w:t>, only scenarios that contribute to this risk increase need to be considered</w:t>
      </w:r>
      <w:r w:rsidR="00FF6087" w:rsidRPr="000C7429">
        <w:t>.</w:t>
      </w:r>
      <w:r w:rsidR="00EC0ADB" w:rsidRPr="000C7429">
        <w:t xml:space="preserve"> Consequently, guidance for identifying the fire scenarios </w:t>
      </w:r>
      <w:r w:rsidR="009E7C4F" w:rsidRPr="000C7429">
        <w:t>to be included in a Phase 2 analysis</w:t>
      </w:r>
      <w:r w:rsidR="00EC0ADB" w:rsidRPr="000C7429">
        <w:t xml:space="preserve"> </w:t>
      </w:r>
      <w:r w:rsidR="009E7C4F" w:rsidRPr="000C7429">
        <w:t>varies depending on the finding category.</w:t>
      </w:r>
    </w:p>
    <w:p w14:paraId="7D9AAA80" w14:textId="592C9ED3" w:rsidR="004312FF" w:rsidRPr="000C7429" w:rsidRDefault="004312FF" w:rsidP="006468FA">
      <w:pPr>
        <w:pStyle w:val="ListBullet2"/>
      </w:pPr>
      <w:r w:rsidRPr="000C7429">
        <w:t xml:space="preserve">Findings in the Fire Prevention and Administrative Controls </w:t>
      </w:r>
      <w:ins w:id="12" w:author="Author">
        <w:r w:rsidR="0081018A">
          <w:t>C</w:t>
        </w:r>
      </w:ins>
      <w:r w:rsidRPr="000C7429">
        <w:t xml:space="preserve">ategory typically only affect hot work or transient fires. Consequently, depending on the nature of the finding, only </w:t>
      </w:r>
      <w:ins w:id="13" w:author="Author">
        <w:r w:rsidR="005C7115">
          <w:t xml:space="preserve">changes to the fire ignition frequencies (FIFs) for </w:t>
        </w:r>
      </w:ins>
      <w:r w:rsidRPr="000C7429">
        <w:t>hot work or transient fire scenarios will need to be considered in the Phase 2 analysis</w:t>
      </w:r>
      <w:ins w:id="14" w:author="Author">
        <w:r w:rsidR="00C52C5E">
          <w:t xml:space="preserve"> (</w:t>
        </w:r>
        <w:r w:rsidR="006A243E">
          <w:t>Step 2.4)</w:t>
        </w:r>
      </w:ins>
      <w:r w:rsidRPr="000C7429">
        <w:t>.</w:t>
      </w:r>
    </w:p>
    <w:p w14:paraId="628C64E4" w14:textId="1B517BCE" w:rsidR="004312FF" w:rsidRPr="000C7429" w:rsidRDefault="004312FF" w:rsidP="0090412F">
      <w:pPr>
        <w:pStyle w:val="ListBullet2"/>
      </w:pPr>
      <w:r w:rsidRPr="000C7429">
        <w:t xml:space="preserve">Findings in the Fixed Fire Protection </w:t>
      </w:r>
      <w:ins w:id="15" w:author="Author">
        <w:r w:rsidR="00CC4D82">
          <w:t>C</w:t>
        </w:r>
      </w:ins>
      <w:r w:rsidRPr="000C7429">
        <w:t>ategory can result in a significant increase of the non-suppression probability (NSP)</w:t>
      </w:r>
      <w:r w:rsidR="00B37A8B" w:rsidRPr="000C7429">
        <w:t>, although they</w:t>
      </w:r>
      <w:r w:rsidRPr="000C7429">
        <w:t xml:space="preserve"> do not affect manual fire suppression</w:t>
      </w:r>
      <w:r w:rsidR="00594734" w:rsidRPr="000C7429">
        <w:t xml:space="preserve"> involving use of portable extinguishers or hose stations</w:t>
      </w:r>
      <w:r w:rsidRPr="000C7429">
        <w:t>.</w:t>
      </w:r>
      <w:r w:rsidR="00823408" w:rsidRPr="000C7429">
        <w:t xml:space="preserve"> </w:t>
      </w:r>
      <w:ins w:id="16" w:author="Author">
        <w:r w:rsidR="001B11FF">
          <w:t xml:space="preserve">Therefore, changes may be required </w:t>
        </w:r>
        <w:r w:rsidR="00AB1B9A">
          <w:t xml:space="preserve">to the detection and </w:t>
        </w:r>
        <w:r w:rsidR="00BD5266">
          <w:t xml:space="preserve">suppression analysis (Step 2.7). </w:t>
        </w:r>
      </w:ins>
      <w:r w:rsidR="00823408" w:rsidRPr="000C7429">
        <w:t xml:space="preserve">If a degraded water-based fire suppression system provides partial coverage of the area being </w:t>
      </w:r>
      <w:r w:rsidR="0035651D" w:rsidRPr="000C7429">
        <w:t>evaluated;</w:t>
      </w:r>
      <w:r w:rsidR="00823408" w:rsidRPr="000C7429">
        <w:t xml:space="preserve"> only ignition sources that are not covered by the suppression system need to be included in the Phase 2 analysis.</w:t>
      </w:r>
    </w:p>
    <w:p w14:paraId="29494153" w14:textId="236F21C1" w:rsidR="004312FF" w:rsidRPr="00ED50D9" w:rsidRDefault="004312FF" w:rsidP="0090412F">
      <w:pPr>
        <w:pStyle w:val="ListBullet2"/>
      </w:pPr>
      <w:r w:rsidRPr="00ED50D9">
        <w:t xml:space="preserve">Findings in the Fire Water Supply </w:t>
      </w:r>
      <w:ins w:id="17" w:author="Author">
        <w:r w:rsidR="00CC4D82">
          <w:t>C</w:t>
        </w:r>
      </w:ins>
      <w:r w:rsidRPr="00ED50D9">
        <w:t xml:space="preserve">ategory may affect automatic as well as manual </w:t>
      </w:r>
      <w:proofErr w:type="gramStart"/>
      <w:r w:rsidRPr="00ED50D9">
        <w:t>suppression, and</w:t>
      </w:r>
      <w:proofErr w:type="gramEnd"/>
      <w:r w:rsidRPr="00ED50D9">
        <w:t xml:space="preserve"> are likely to have a risk impact in multiple areas. Findings in this category that are not screened to Green in </w:t>
      </w:r>
      <w:r w:rsidR="0042718D" w:rsidRPr="00ED50D9">
        <w:t>Step</w:t>
      </w:r>
      <w:r w:rsidRPr="00ED50D9">
        <w:t xml:space="preserve"> 1.4.3 </w:t>
      </w:r>
      <w:ins w:id="18" w:author="Author">
        <w:r w:rsidR="00614B89">
          <w:t xml:space="preserve">may </w:t>
        </w:r>
      </w:ins>
      <w:r w:rsidRPr="00ED50D9">
        <w:t>require a Phase 3 analysis.</w:t>
      </w:r>
    </w:p>
    <w:p w14:paraId="7A5BC6EB" w14:textId="41AF4EF7" w:rsidR="004312FF" w:rsidRPr="000C7429" w:rsidRDefault="007064B3" w:rsidP="0090412F">
      <w:pPr>
        <w:pStyle w:val="ListBullet2"/>
      </w:pPr>
      <w:ins w:id="19" w:author="Author">
        <w:r w:rsidRPr="007064B3">
          <w:t>Findings in the Fire Confinement Category will impact the identification of damage states that need to be considered (Step 2.2), and the fire damage time analysis for FDS3 fire scenarios (Step 2.7.1).</w:t>
        </w:r>
        <w:r w:rsidR="00C52C9B">
          <w:t xml:space="preserve"> </w:t>
        </w:r>
      </w:ins>
      <w:r w:rsidR="004312FF" w:rsidRPr="000C7429">
        <w:t xml:space="preserve">The </w:t>
      </w:r>
      <w:r w:rsidR="004312FF" w:rsidRPr="000C7429">
        <w:rPr>
          <w:rFonts w:ascii="Symbol" w:eastAsia="Symbol" w:hAnsi="Symbol" w:cs="Symbol"/>
        </w:rPr>
        <w:sym w:font="Symbol" w:char="F044"/>
      </w:r>
      <w:r w:rsidR="004312FF" w:rsidRPr="000C7429">
        <w:t xml:space="preserve">CDF calculation for findings in the Fire Confinement Category may involve scenarios in two areas that are separated by the degraded barrier. For example, if the barrier separates two compartments with redundant trains, either can be the exposing or the exposed compartment depending on where the ignition source is postulated. In this example the contribution from both areas needs to be included in the </w:t>
      </w:r>
      <w:r w:rsidR="004312FF" w:rsidRPr="000C7429">
        <w:rPr>
          <w:rFonts w:ascii="Symbol" w:eastAsia="Symbol" w:hAnsi="Symbol" w:cs="Symbol"/>
        </w:rPr>
        <w:sym w:font="Symbol" w:char="F044"/>
      </w:r>
      <w:r w:rsidR="004312FF" w:rsidRPr="000C7429">
        <w:t xml:space="preserve">CDF estimate. In some </w:t>
      </w:r>
      <w:proofErr w:type="gramStart"/>
      <w:r w:rsidR="004312FF" w:rsidRPr="000C7429">
        <w:t>cases</w:t>
      </w:r>
      <w:proofErr w:type="gramEnd"/>
      <w:r w:rsidR="004312FF" w:rsidRPr="000C7429">
        <w:t xml:space="preserve"> only one of the two compartments needs to be considered as the exposing compartment. For example, for a finding that involves a degraded barrier between the turbine building and the main control room, the primary concern is likely to be the potential adverse effect of a fire in the turbine building on control room habitability.</w:t>
      </w:r>
    </w:p>
    <w:p w14:paraId="314F6740" w14:textId="3528AB89" w:rsidR="004312FF" w:rsidRPr="000C7429" w:rsidRDefault="004312FF" w:rsidP="0090412F">
      <w:pPr>
        <w:pStyle w:val="ListBullet2"/>
      </w:pPr>
      <w:r w:rsidRPr="000C7429">
        <w:t xml:space="preserve">A finding in the Manual Fire Fighting </w:t>
      </w:r>
      <w:ins w:id="20" w:author="Author">
        <w:r w:rsidR="00F31C3D">
          <w:t>C</w:t>
        </w:r>
      </w:ins>
      <w:r w:rsidRPr="000C7429">
        <w:t xml:space="preserve">ategory is likely to have little risk impact in areas that are protected by a fixed fire suppression </w:t>
      </w:r>
      <w:proofErr w:type="gramStart"/>
      <w:r w:rsidRPr="000C7429">
        <w:t>system, and</w:t>
      </w:r>
      <w:proofErr w:type="gramEnd"/>
      <w:r w:rsidRPr="000C7429">
        <w:t xml:space="preserve"> will result </w:t>
      </w:r>
      <w:r w:rsidR="00594734" w:rsidRPr="000C7429">
        <w:t xml:space="preserve">only </w:t>
      </w:r>
      <w:r w:rsidRPr="000C7429">
        <w:t xml:space="preserve">in a slightly higher NSP. However, the impact can be more significant in areas that are not equipped </w:t>
      </w:r>
      <w:r w:rsidRPr="000C7429">
        <w:lastRenderedPageBreak/>
        <w:t>with a fixed fire protection system, and a Phase 3 analysis may therefore be required if multiple areas are affected.</w:t>
      </w:r>
    </w:p>
    <w:p w14:paraId="75B0D7EA" w14:textId="552122AB" w:rsidR="004312FF" w:rsidRPr="000C7429" w:rsidRDefault="004312FF" w:rsidP="0090412F">
      <w:pPr>
        <w:pStyle w:val="ListBullet2"/>
      </w:pPr>
      <w:r w:rsidRPr="000C7429">
        <w:t xml:space="preserve">The Phase 2 analysis </w:t>
      </w:r>
      <w:ins w:id="21" w:author="Author">
        <w:r w:rsidR="009172CE">
          <w:t>for</w:t>
        </w:r>
        <w:r w:rsidR="009172CE" w:rsidRPr="000C7429">
          <w:t xml:space="preserve"> </w:t>
        </w:r>
      </w:ins>
      <w:r w:rsidRPr="000C7429">
        <w:t xml:space="preserve">findings in the Localized Cable or Component Protection </w:t>
      </w:r>
      <w:ins w:id="22" w:author="Author">
        <w:r w:rsidR="009172CE">
          <w:t>C</w:t>
        </w:r>
      </w:ins>
      <w:r w:rsidRPr="000C7429">
        <w:t>ategory is usually limited to scenarios that involve ignition sources in the immediate vicinity of the degraded protection and/or scenarios that result in the development of a damaging hot gas layer (HGL).</w:t>
      </w:r>
      <w:ins w:id="23" w:author="Author">
        <w:r w:rsidR="00835BC7">
          <w:t xml:space="preserve"> Therefore, f</w:t>
        </w:r>
        <w:r w:rsidR="00412DC9" w:rsidRPr="00412DC9">
          <w:t xml:space="preserve">indings in the Localized Cable or Component </w:t>
        </w:r>
        <w:r w:rsidR="00F27A39">
          <w:t>Protection</w:t>
        </w:r>
        <w:r w:rsidR="00412DC9" w:rsidRPr="00412DC9">
          <w:t xml:space="preserve"> Category </w:t>
        </w:r>
        <w:r w:rsidR="00412DC9">
          <w:t>may</w:t>
        </w:r>
        <w:r w:rsidR="00412DC9" w:rsidRPr="00412DC9">
          <w:t xml:space="preserve"> result in changes to the fire damage time analysis for FDS1 and FDS2 scenarios (Step 2.7.1).</w:t>
        </w:r>
      </w:ins>
    </w:p>
    <w:p w14:paraId="7B0163AD" w14:textId="34754A52" w:rsidR="00B5772A" w:rsidRPr="000C7429" w:rsidRDefault="00B76692" w:rsidP="0090412F">
      <w:pPr>
        <w:pStyle w:val="ListBullet2"/>
      </w:pPr>
      <w:ins w:id="24" w:author="Author">
        <w:r>
          <w:t>Post-Fire s</w:t>
        </w:r>
        <w:r w:rsidRPr="000C7429">
          <w:t xml:space="preserve">afe </w:t>
        </w:r>
      </w:ins>
      <w:r w:rsidR="004312FF" w:rsidRPr="000C7429">
        <w:t>shutdown</w:t>
      </w:r>
      <w:ins w:id="25" w:author="Author">
        <w:r w:rsidR="00093E5A">
          <w:t xml:space="preserve"> (SSD)</w:t>
        </w:r>
      </w:ins>
      <w:r w:rsidR="004312FF" w:rsidRPr="000C7429">
        <w:t xml:space="preserve"> findings are related to degradations in operational aspects of post-fire </w:t>
      </w:r>
      <w:ins w:id="26" w:author="Author">
        <w:r w:rsidR="00093E5A">
          <w:t>SSD</w:t>
        </w:r>
      </w:ins>
      <w:r w:rsidR="004312FF" w:rsidRPr="000C7429">
        <w:t xml:space="preserve"> such as manual actions, analysis of associated circuits, analysis of required circuits, spurious operation, alternate shutdown, fire response procedures, the post-fire </w:t>
      </w:r>
      <w:ins w:id="27" w:author="Author">
        <w:r w:rsidR="00093E5A">
          <w:t>SSD</w:t>
        </w:r>
      </w:ins>
      <w:r w:rsidR="004312FF" w:rsidRPr="000C7429">
        <w:t xml:space="preserve"> analysis, etc. The </w:t>
      </w:r>
      <w:ins w:id="28" w:author="Author">
        <w:r w:rsidR="00093E5A">
          <w:t>SSD</w:t>
        </w:r>
      </w:ins>
      <w:r w:rsidR="004312FF" w:rsidRPr="000C7429">
        <w:t xml:space="preserve"> finding category is not intended to cover findings against physical protection of the designated </w:t>
      </w:r>
      <w:ins w:id="29" w:author="Author">
        <w:r>
          <w:t>SSD</w:t>
        </w:r>
      </w:ins>
      <w:r w:rsidR="004312FF" w:rsidRPr="000C7429">
        <w:t xml:space="preserve"> path such as passive fire barriers, fire detection, and fire suppression. Findings against physical protection features are covered under other finding categories.</w:t>
      </w:r>
      <w:r w:rsidR="00B37A8B" w:rsidRPr="000C7429">
        <w:t xml:space="preserve"> The Phase 2 analysis of findings in the Post-Fire </w:t>
      </w:r>
      <w:ins w:id="30" w:author="Author">
        <w:r>
          <w:t>SSD</w:t>
        </w:r>
      </w:ins>
      <w:r w:rsidR="00B37A8B" w:rsidRPr="000C7429">
        <w:t xml:space="preserve"> </w:t>
      </w:r>
      <w:ins w:id="31" w:author="Author">
        <w:r>
          <w:t>C</w:t>
        </w:r>
      </w:ins>
      <w:r w:rsidR="00B37A8B" w:rsidRPr="000C7429">
        <w:t xml:space="preserve">ategory is usually limited to scenarios that involve ignition sources in the immediate vicinity of </w:t>
      </w:r>
      <w:r w:rsidR="00AE5A29" w:rsidRPr="000C7429">
        <w:t xml:space="preserve">components or locations requiring manual actions involved with </w:t>
      </w:r>
      <w:r w:rsidR="00B37A8B" w:rsidRPr="000C7429">
        <w:t>the safe shutdown path.</w:t>
      </w:r>
    </w:p>
    <w:p w14:paraId="37E4A928" w14:textId="6CFADDF9" w:rsidR="00E11D56" w:rsidRPr="000C7429" w:rsidRDefault="00E11D56" w:rsidP="0090412F">
      <w:pPr>
        <w:pStyle w:val="ListBullet2"/>
      </w:pPr>
      <w:r w:rsidRPr="000C7429">
        <w:t xml:space="preserve">A finding in the Main Control Room </w:t>
      </w:r>
      <w:ins w:id="32" w:author="Author">
        <w:r w:rsidR="00B76692">
          <w:t xml:space="preserve">(MCR) </w:t>
        </w:r>
      </w:ins>
      <w:r w:rsidRPr="000C7429">
        <w:t xml:space="preserve">Fires </w:t>
      </w:r>
      <w:ins w:id="33" w:author="Author">
        <w:r w:rsidR="00B76692">
          <w:t>C</w:t>
        </w:r>
      </w:ins>
      <w:r w:rsidRPr="000C7429">
        <w:t>ategory</w:t>
      </w:r>
      <w:r w:rsidRPr="000C7429" w:rsidDel="00F73BCA">
        <w:t xml:space="preserve"> </w:t>
      </w:r>
      <w:ins w:id="34" w:author="Author">
        <w:r w:rsidR="00F73BCA">
          <w:t>may</w:t>
        </w:r>
        <w:r w:rsidR="00F73BCA" w:rsidRPr="000C7429">
          <w:t xml:space="preserve"> </w:t>
        </w:r>
      </w:ins>
      <w:r w:rsidRPr="000C7429">
        <w:t xml:space="preserve">require an </w:t>
      </w:r>
      <w:r w:rsidR="003D6765" w:rsidRPr="000C7429">
        <w:t>assessment of fire and damage propagation</w:t>
      </w:r>
      <w:r w:rsidRPr="000C7429">
        <w:t xml:space="preserve"> </w:t>
      </w:r>
      <w:r w:rsidR="003D6765" w:rsidRPr="000C7429">
        <w:t xml:space="preserve">in the main control board </w:t>
      </w:r>
      <w:r w:rsidR="00AB028D" w:rsidRPr="000C7429">
        <w:t>and/</w:t>
      </w:r>
      <w:r w:rsidR="003D6765" w:rsidRPr="000C7429">
        <w:t xml:space="preserve">or an evaluation to quantify the probability for MCR abandonment. Both are </w:t>
      </w:r>
      <w:ins w:id="35" w:author="Author">
        <w:r w:rsidR="002A3A40">
          <w:t>generally</w:t>
        </w:r>
        <w:r w:rsidR="00B76692">
          <w:t xml:space="preserve"> </w:t>
        </w:r>
      </w:ins>
      <w:r w:rsidR="003D6765" w:rsidRPr="000C7429">
        <w:t>beyond the scope of a Phase</w:t>
      </w:r>
      <w:r w:rsidR="000C7563">
        <w:t> </w:t>
      </w:r>
      <w:r w:rsidR="003D6765" w:rsidRPr="000C7429">
        <w:t>2 evaluation</w:t>
      </w:r>
      <w:r w:rsidRPr="000C7429">
        <w:t>, and a Phase 3 analysis</w:t>
      </w:r>
      <w:r w:rsidR="00AB028D" w:rsidRPr="000C7429">
        <w:t xml:space="preserve"> </w:t>
      </w:r>
      <w:ins w:id="36" w:author="Author">
        <w:r w:rsidR="00D73541">
          <w:t>may</w:t>
        </w:r>
        <w:r w:rsidR="0093793F">
          <w:t xml:space="preserve"> </w:t>
        </w:r>
      </w:ins>
      <w:r w:rsidR="00AB028D" w:rsidRPr="000C7429">
        <w:t>be needed</w:t>
      </w:r>
      <w:r w:rsidRPr="000C7429">
        <w:t>.</w:t>
      </w:r>
    </w:p>
    <w:p w14:paraId="04D8D3A4" w14:textId="45871D62" w:rsidR="00610EE1" w:rsidRPr="000C7429" w:rsidRDefault="002678C8" w:rsidP="002678C8">
      <w:pPr>
        <w:pStyle w:val="Heading1"/>
      </w:pPr>
      <w:ins w:id="37" w:author="Author">
        <w:r>
          <w:t>0609F.3-0</w:t>
        </w:r>
        <w:r w:rsidR="009B4BB1">
          <w:t>3</w:t>
        </w:r>
        <w:r w:rsidR="009B4BB1">
          <w:tab/>
        </w:r>
        <w:r w:rsidR="002D55A9">
          <w:t xml:space="preserve">GUIDANCE FOR IDENTIFYING </w:t>
        </w:r>
        <w:r w:rsidR="00BE41CD">
          <w:t>AND CHARACTERIZING</w:t>
        </w:r>
        <w:r w:rsidR="002D55A9">
          <w:t xml:space="preserve"> </w:t>
        </w:r>
      </w:ins>
      <w:r w:rsidR="00C55672" w:rsidRPr="000C7429">
        <w:t>IGNITION SOURCES</w:t>
      </w:r>
    </w:p>
    <w:p w14:paraId="4CFAB9D9" w14:textId="71E6B7B4" w:rsidR="00610EE1" w:rsidRPr="000C7429" w:rsidRDefault="00610EE1" w:rsidP="000F42C8">
      <w:pPr>
        <w:pStyle w:val="BodyText"/>
      </w:pPr>
      <w:r w:rsidRPr="000C7429">
        <w:t xml:space="preserve">Identification of credible fire scenarios usually starts with developing a list of relevant ignition sources in the area under investigation. Only ignition sources that have the potential of starting a fire that may </w:t>
      </w:r>
      <w:r w:rsidR="00C55672" w:rsidRPr="000C7429">
        <w:t>increase</w:t>
      </w:r>
      <w:r w:rsidRPr="000C7429">
        <w:t xml:space="preserve"> the risk over the baseline </w:t>
      </w:r>
      <w:r w:rsidR="00075CC9" w:rsidRPr="000C7429">
        <w:t xml:space="preserve">risk (i.e., the risk for the area under evaluation assuming no deficiencies) </w:t>
      </w:r>
      <w:r w:rsidRPr="000C7429">
        <w:t>need to be included. Since prior to performing a Phase 2 analysis it is generally not known if and how a fire will affect the</w:t>
      </w:r>
      <w:r w:rsidR="00C55672" w:rsidRPr="000C7429">
        <w:t xml:space="preserve"> risk, all ignition sources may need to be added to the list at this stage. However, often a subset of the ignition sources can be eliminated because none of the fires they start are affected by any of the deficiencies that resulted in the finding. For example, if the finding is a degraded water-based fire suppression system that provides partial coverage of the area being evaluated, only ignition sources that are </w:t>
      </w:r>
      <w:r w:rsidR="00075CC9" w:rsidRPr="000C7429">
        <w:t>protected</w:t>
      </w:r>
      <w:r w:rsidR="00C55672" w:rsidRPr="000C7429">
        <w:t xml:space="preserve"> by the suppression system need to be included </w:t>
      </w:r>
      <w:r w:rsidR="00075CC9" w:rsidRPr="000C7429">
        <w:t>since fire scenarios that involve the remaining ignition sources are accounted for in the baseline risk</w:t>
      </w:r>
      <w:r w:rsidR="00C55672" w:rsidRPr="000C7429">
        <w:t>.</w:t>
      </w:r>
      <w:r w:rsidR="000E65BB" w:rsidRPr="000C7429">
        <w:t xml:space="preserve"> When the location of the targets of concern is known, </w:t>
      </w:r>
      <w:r w:rsidR="00FC1DCC" w:rsidRPr="000C7429">
        <w:t xml:space="preserve">which is generally the case for findings in the Localized Cable or Component Protection and the Post-Fire SSD </w:t>
      </w:r>
      <w:ins w:id="38" w:author="Author">
        <w:r w:rsidR="006555BA">
          <w:t>C</w:t>
        </w:r>
        <w:r w:rsidR="006555BA" w:rsidRPr="000C7429">
          <w:t>ategories</w:t>
        </w:r>
      </w:ins>
      <w:r w:rsidR="00FC1DCC" w:rsidRPr="000C7429">
        <w:t xml:space="preserve">, </w:t>
      </w:r>
      <w:r w:rsidR="000E65BB" w:rsidRPr="000C7429">
        <w:t xml:space="preserve">the list of ignition sources can often be substantially reduced </w:t>
      </w:r>
      <w:r w:rsidR="00FC1DCC" w:rsidRPr="000C7429">
        <w:t>since those that are not capable of damaging the targets, either directly or by igniting secondary combustibles, do not need to be considered.</w:t>
      </w:r>
    </w:p>
    <w:p w14:paraId="48090A89" w14:textId="54929CEF" w:rsidR="00F270BC" w:rsidRPr="000C7429" w:rsidRDefault="00075CC9" w:rsidP="000F42C8">
      <w:pPr>
        <w:pStyle w:val="BodyText"/>
      </w:pPr>
      <w:r w:rsidRPr="000C7429">
        <w:t xml:space="preserve">Any ignition source that is </w:t>
      </w:r>
      <w:r w:rsidR="00D12931" w:rsidRPr="000C7429">
        <w:t>retained on the list is assumed to start a fire with a given probability</w:t>
      </w:r>
      <w:del w:id="39" w:author="Author">
        <w:r w:rsidR="00D12931" w:rsidRPr="000C7429" w:rsidDel="00AF4377">
          <w:delText>,</w:delText>
        </w:r>
      </w:del>
      <w:r w:rsidR="00D12931" w:rsidRPr="000C7429">
        <w:t xml:space="preserve"> which is based on plant fire event frequency statistics (see Attachment 4). If no fire ignition sources exist in the area under investigation, then no fire scenarios can be developed, except for transient fires. </w:t>
      </w:r>
      <w:r w:rsidR="000E65BB" w:rsidRPr="000C7429">
        <w:t>Note that a transient fire, if the only possibility, should always be postulated even if administrative/combustible controls seem to preclude this possibility</w:t>
      </w:r>
      <w:ins w:id="40" w:author="Author">
        <w:r w:rsidR="00823770">
          <w:t>.</w:t>
        </w:r>
      </w:ins>
      <w:r w:rsidR="000E65BB" w:rsidRPr="000C7429">
        <w:t xml:space="preserve"> </w:t>
      </w:r>
      <w:ins w:id="41" w:author="Author">
        <w:r w:rsidR="00BE228D">
          <w:t>T</w:t>
        </w:r>
      </w:ins>
      <w:r w:rsidR="00F270BC" w:rsidRPr="000C7429">
        <w:t>he following ignition sources</w:t>
      </w:r>
      <w:ins w:id="42" w:author="Author">
        <w:r w:rsidR="00EC1D3C">
          <w:t xml:space="preserve"> should be considered</w:t>
        </w:r>
      </w:ins>
      <w:r w:rsidR="00F270BC" w:rsidRPr="000C7429">
        <w:t>:</w:t>
      </w:r>
    </w:p>
    <w:p w14:paraId="1EAEEC1E" w14:textId="3CB790AC" w:rsidR="00075CC9" w:rsidRPr="000C7429" w:rsidRDefault="00F270BC" w:rsidP="00275647">
      <w:pPr>
        <w:pStyle w:val="ListBullet2"/>
      </w:pPr>
      <w:r w:rsidRPr="000C7429">
        <w:t xml:space="preserve">Fixed ignition sources: electrical </w:t>
      </w:r>
      <w:ins w:id="43" w:author="Author">
        <w:r w:rsidR="001617D2">
          <w:t>enclosure</w:t>
        </w:r>
        <w:r w:rsidR="001617D2" w:rsidRPr="000C7429">
          <w:t>s</w:t>
        </w:r>
      </w:ins>
      <w:r w:rsidRPr="000C7429">
        <w:t xml:space="preserve">, </w:t>
      </w:r>
      <w:r w:rsidR="00E914A9" w:rsidRPr="000C7429">
        <w:t xml:space="preserve">motors, and </w:t>
      </w:r>
      <w:ins w:id="44" w:author="Author">
        <w:r w:rsidR="00F60FAA">
          <w:t>dry transformers</w:t>
        </w:r>
      </w:ins>
    </w:p>
    <w:p w14:paraId="516FFB79" w14:textId="77777777" w:rsidR="00711ABB" w:rsidRPr="000C7429" w:rsidRDefault="00711ABB" w:rsidP="00275647">
      <w:pPr>
        <w:pStyle w:val="ListBullet2"/>
      </w:pPr>
      <w:r w:rsidRPr="000C7429">
        <w:t>Ignition sources that are susceptible to high energy arcing faults (HEAFs)</w:t>
      </w:r>
    </w:p>
    <w:p w14:paraId="7042ED48" w14:textId="6935F079" w:rsidR="00B52896" w:rsidRPr="000C7429" w:rsidRDefault="00B52896" w:rsidP="00275647">
      <w:pPr>
        <w:pStyle w:val="ListBullet2"/>
      </w:pPr>
      <w:r w:rsidRPr="000C7429">
        <w:lastRenderedPageBreak/>
        <w:t xml:space="preserve">Transient ignition sources: </w:t>
      </w:r>
      <w:ins w:id="45" w:author="Author">
        <w:r w:rsidR="00B145B1">
          <w:t xml:space="preserve">cardboard box with </w:t>
        </w:r>
        <w:r w:rsidR="00DF5D82">
          <w:t xml:space="preserve">paper or </w:t>
        </w:r>
        <w:r w:rsidR="0064231A">
          <w:t>polystyrene packing material</w:t>
        </w:r>
        <w:r w:rsidR="00494ED0">
          <w:t xml:space="preserve">, </w:t>
        </w:r>
        <w:r w:rsidR="00DC0CB7">
          <w:t>plastic tarp</w:t>
        </w:r>
        <w:r w:rsidR="00520DAC">
          <w:t xml:space="preserve">, </w:t>
        </w:r>
      </w:ins>
      <w:r w:rsidRPr="000C7429">
        <w:t xml:space="preserve">trash in a </w:t>
      </w:r>
      <w:ins w:id="46" w:author="Author">
        <w:r w:rsidR="003F68D5">
          <w:t xml:space="preserve">metal or plastic </w:t>
        </w:r>
      </w:ins>
      <w:r w:rsidRPr="000C7429">
        <w:t>container, etc.</w:t>
      </w:r>
    </w:p>
    <w:p w14:paraId="56C245E6" w14:textId="77777777" w:rsidR="00E914A9" w:rsidRPr="000C7429" w:rsidRDefault="00E914A9" w:rsidP="00275647">
      <w:pPr>
        <w:pStyle w:val="ListBullet2"/>
      </w:pPr>
      <w:r w:rsidRPr="000C7429">
        <w:t>Combustible liquid fires: confined pool fires and unconfined spill fires</w:t>
      </w:r>
    </w:p>
    <w:p w14:paraId="0897A52F" w14:textId="77777777" w:rsidR="00E914A9" w:rsidRPr="000C7429" w:rsidRDefault="00E914A9" w:rsidP="00275647">
      <w:pPr>
        <w:pStyle w:val="ListBullet2"/>
      </w:pPr>
      <w:r w:rsidRPr="000C7429">
        <w:t>Self-ignited cable fires</w:t>
      </w:r>
    </w:p>
    <w:p w14:paraId="307A2DD7" w14:textId="77777777" w:rsidR="00E914A9" w:rsidRPr="000C7429" w:rsidRDefault="00E914A9" w:rsidP="00275647">
      <w:pPr>
        <w:pStyle w:val="ListBullet2"/>
      </w:pPr>
      <w:r w:rsidRPr="000C7429">
        <w:t>Hot work fires</w:t>
      </w:r>
    </w:p>
    <w:p w14:paraId="1F94A324" w14:textId="77777777" w:rsidR="00E914A9" w:rsidRPr="000C7429" w:rsidRDefault="00E914A9" w:rsidP="00275647">
      <w:pPr>
        <w:pStyle w:val="ListBullet2"/>
      </w:pPr>
      <w:r w:rsidRPr="000C7429">
        <w:t>Turbine/Generator set</w:t>
      </w:r>
    </w:p>
    <w:p w14:paraId="488E86E2" w14:textId="77777777" w:rsidR="00E914A9" w:rsidRPr="000C7429" w:rsidRDefault="00E914A9" w:rsidP="00275647">
      <w:pPr>
        <w:pStyle w:val="ListBullet2"/>
      </w:pPr>
      <w:r w:rsidRPr="000C7429">
        <w:t>Hydrogen fires</w:t>
      </w:r>
    </w:p>
    <w:p w14:paraId="14D543FA" w14:textId="77777777" w:rsidR="00E914A9" w:rsidRPr="000C7429" w:rsidRDefault="00E914A9" w:rsidP="000F42C8">
      <w:pPr>
        <w:pStyle w:val="BodyText"/>
      </w:pPr>
      <w:r w:rsidRPr="000C7429">
        <w:t>Specific guidance for the information that needs to be collected for these ignition sources is provided below.</w:t>
      </w:r>
    </w:p>
    <w:p w14:paraId="3A0E6B6D" w14:textId="53138311" w:rsidR="00E914A9" w:rsidRPr="00632AC0" w:rsidRDefault="00A573F1" w:rsidP="00F716A6">
      <w:pPr>
        <w:pStyle w:val="Heading2"/>
      </w:pPr>
      <w:ins w:id="47" w:author="Author">
        <w:r>
          <w:t>03.01</w:t>
        </w:r>
        <w:r>
          <w:tab/>
        </w:r>
      </w:ins>
      <w:r w:rsidR="00E914A9" w:rsidRPr="005F75FD">
        <w:t>Electrical</w:t>
      </w:r>
      <w:r w:rsidR="00E914A9" w:rsidRPr="00632AC0">
        <w:t xml:space="preserve"> </w:t>
      </w:r>
      <w:ins w:id="48" w:author="Author">
        <w:r w:rsidR="001617D2">
          <w:t>Enclosure</w:t>
        </w:r>
        <w:r w:rsidR="001617D2" w:rsidRPr="00632AC0">
          <w:t>s</w:t>
        </w:r>
      </w:ins>
    </w:p>
    <w:p w14:paraId="5AB4BCD4" w14:textId="33EE166E" w:rsidR="00711ABB" w:rsidRPr="000C7429" w:rsidRDefault="00711ABB" w:rsidP="000F42C8">
      <w:pPr>
        <w:pStyle w:val="BodyText"/>
      </w:pPr>
      <w:r w:rsidRPr="000C7429">
        <w:t xml:space="preserve">Since it may not be possible to open electrical </w:t>
      </w:r>
      <w:ins w:id="49" w:author="Author">
        <w:r w:rsidR="001617D2">
          <w:t>enclosure</w:t>
        </w:r>
      </w:ins>
      <w:r w:rsidRPr="000C7429">
        <w:t>s to examine the contents, for a Phase</w:t>
      </w:r>
      <w:r w:rsidR="000C7563">
        <w:t> </w:t>
      </w:r>
      <w:r w:rsidRPr="000C7429">
        <w:t xml:space="preserve">2 analysis it </w:t>
      </w:r>
      <w:ins w:id="50" w:author="Author">
        <w:r w:rsidR="00292766">
          <w:t>may be</w:t>
        </w:r>
        <w:r w:rsidR="00292766" w:rsidRPr="000C7429">
          <w:t xml:space="preserve"> </w:t>
        </w:r>
      </w:ins>
      <w:r w:rsidRPr="000C7429">
        <w:t xml:space="preserve">conservatively assumed that all electrical </w:t>
      </w:r>
      <w:ins w:id="51" w:author="Author">
        <w:r w:rsidR="001617D2">
          <w:t>enclosure</w:t>
        </w:r>
      </w:ins>
      <w:r w:rsidRPr="000C7429">
        <w:t xml:space="preserve">s contain </w:t>
      </w:r>
      <w:r w:rsidR="00D030A4" w:rsidRPr="000C7429">
        <w:t xml:space="preserve">the default </w:t>
      </w:r>
      <w:r w:rsidR="00CD3079" w:rsidRPr="000C7429">
        <w:t xml:space="preserve">(maximum) </w:t>
      </w:r>
      <w:r w:rsidR="00D030A4" w:rsidRPr="000C7429">
        <w:t xml:space="preserve">fuel loading consisting of </w:t>
      </w:r>
      <w:r w:rsidRPr="000C7429">
        <w:t xml:space="preserve">thermoplastic (TP) cables. The following information </w:t>
      </w:r>
      <w:ins w:id="52" w:author="Author">
        <w:r w:rsidR="008506A8">
          <w:t xml:space="preserve">should </w:t>
        </w:r>
      </w:ins>
      <w:r w:rsidRPr="000C7429">
        <w:t xml:space="preserve">be recorded for each electrical </w:t>
      </w:r>
      <w:ins w:id="53" w:author="Author">
        <w:r w:rsidR="001617D2">
          <w:t>enclosure</w:t>
        </w:r>
      </w:ins>
      <w:r w:rsidRPr="000C7429">
        <w:t>:</w:t>
      </w:r>
    </w:p>
    <w:p w14:paraId="08F45269" w14:textId="3D05ABB5" w:rsidR="00792575" w:rsidRPr="000C7429" w:rsidRDefault="00DF4B65" w:rsidP="002F7B84">
      <w:pPr>
        <w:pStyle w:val="ListBullet2"/>
      </w:pPr>
      <w:r>
        <w:t xml:space="preserve">Type: </w:t>
      </w:r>
      <w:r w:rsidR="00792575" w:rsidRPr="000C7429">
        <w:t xml:space="preserve">The heat release rate (HRR) of an electrical </w:t>
      </w:r>
      <w:ins w:id="54" w:author="Author">
        <w:r w:rsidR="001617D2">
          <w:t>enclosure</w:t>
        </w:r>
      </w:ins>
      <w:r w:rsidR="00792575" w:rsidRPr="000C7429">
        <w:t xml:space="preserve"> is based on the distributions reported in NUREG-2178, Vol. 1. The NUREG categorizes electrical </w:t>
      </w:r>
      <w:ins w:id="55" w:author="Author">
        <w:r w:rsidR="001617D2">
          <w:t>enclosure</w:t>
        </w:r>
      </w:ins>
      <w:r w:rsidR="00792575" w:rsidRPr="000C7429">
        <w:t xml:space="preserve">s </w:t>
      </w:r>
      <w:r w:rsidR="00CA1DFB" w:rsidRPr="000C7429">
        <w:t xml:space="preserve">into six different types </w:t>
      </w:r>
      <w:r w:rsidR="00792575" w:rsidRPr="000C7429">
        <w:t xml:space="preserve">based on function or </w:t>
      </w:r>
      <w:r w:rsidR="00CA1DFB" w:rsidRPr="000C7429">
        <w:t xml:space="preserve">physical </w:t>
      </w:r>
      <w:r w:rsidR="00792575" w:rsidRPr="000C7429">
        <w:t>s</w:t>
      </w:r>
      <w:r w:rsidR="00CA1DFB" w:rsidRPr="000C7429">
        <w:t>ize:</w:t>
      </w:r>
    </w:p>
    <w:p w14:paraId="200A30DB" w14:textId="0B2300C7" w:rsidR="00CA1DFB" w:rsidRPr="000C7429" w:rsidRDefault="00F44036" w:rsidP="00A17005">
      <w:pPr>
        <w:pStyle w:val="ListBullet3"/>
      </w:pPr>
      <w:ins w:id="56" w:author="Author">
        <w:r>
          <w:t>Group 1 Electrical Enclosures (</w:t>
        </w:r>
      </w:ins>
      <w:r w:rsidR="00CA1DFB" w:rsidRPr="000C7429">
        <w:t xml:space="preserve">Switchgear and Load </w:t>
      </w:r>
      <w:r w:rsidR="00DF4B65">
        <w:t>Centers</w:t>
      </w:r>
      <w:ins w:id="57" w:author="Author">
        <w:r>
          <w:t>)</w:t>
        </w:r>
      </w:ins>
      <w:r w:rsidR="00DF4B65">
        <w:t xml:space="preserve">: </w:t>
      </w:r>
      <w:r w:rsidR="00CA1DFB" w:rsidRPr="000C7429">
        <w:t>The term “switchgear” generally refers to medium voltage (&gt;1000 VAC) switching equipment</w:t>
      </w:r>
      <w:r w:rsidR="00DF4B65" w:rsidRPr="000C7429">
        <w:t xml:space="preserve">. </w:t>
      </w:r>
      <w:r w:rsidR="00CA1DFB" w:rsidRPr="000C7429">
        <w:t>The term “load center” is commonly used to describe low voltage (≤1000 VAC) switchgear.</w:t>
      </w:r>
    </w:p>
    <w:p w14:paraId="42010991" w14:textId="58E17D01" w:rsidR="00CA1DFB" w:rsidRPr="000C7429" w:rsidRDefault="00F44036" w:rsidP="00A17005">
      <w:pPr>
        <w:pStyle w:val="ListBullet3"/>
      </w:pPr>
      <w:ins w:id="58" w:author="Author">
        <w:r>
          <w:t>Group 2 Electrical Enclosures (</w:t>
        </w:r>
      </w:ins>
      <w:r w:rsidR="00CA1DFB" w:rsidRPr="000C7429">
        <w:t>Motor Control Cente</w:t>
      </w:r>
      <w:r w:rsidR="00DF4B65">
        <w:t>rs (MCCs) and Battery Chargers</w:t>
      </w:r>
      <w:ins w:id="59" w:author="Author">
        <w:r>
          <w:t>)</w:t>
        </w:r>
      </w:ins>
      <w:r w:rsidR="00DF4B65">
        <w:t xml:space="preserve">: </w:t>
      </w:r>
      <w:r w:rsidR="00CA1DFB" w:rsidRPr="000C7429">
        <w:t>Although these two device types perform markedly different functions, the two are combined into one group for fire characterization based on similarities in size, fuel loading, and the energy available to potentially initiate a fire.</w:t>
      </w:r>
    </w:p>
    <w:p w14:paraId="3CD8C882" w14:textId="1D990F9B" w:rsidR="00F82E26" w:rsidRPr="000C7429" w:rsidRDefault="00F44036" w:rsidP="00A17005">
      <w:pPr>
        <w:pStyle w:val="ListBullet3"/>
      </w:pPr>
      <w:ins w:id="60" w:author="Author">
        <w:r>
          <w:t>Group 3 Electrical Enclosures (</w:t>
        </w:r>
      </w:ins>
      <w:r w:rsidR="00DF4B65">
        <w:t>Power Inverters</w:t>
      </w:r>
      <w:ins w:id="61" w:author="Author">
        <w:r>
          <w:t>)</w:t>
        </w:r>
      </w:ins>
      <w:r w:rsidR="00DF4B65">
        <w:t xml:space="preserve">: </w:t>
      </w:r>
      <w:r w:rsidR="00CA1DFB" w:rsidRPr="000C7429">
        <w:t xml:space="preserve">This includes </w:t>
      </w:r>
      <w:r w:rsidR="00F82E26" w:rsidRPr="000C7429">
        <w:t>electrical</w:t>
      </w:r>
      <w:r w:rsidR="00CA1DFB" w:rsidRPr="000C7429">
        <w:t xml:space="preserve"> </w:t>
      </w:r>
      <w:ins w:id="62" w:author="Author">
        <w:r w:rsidR="001617D2">
          <w:t>enclosure</w:t>
        </w:r>
      </w:ins>
      <w:r w:rsidR="00F82E26" w:rsidRPr="000C7429">
        <w:t>s</w:t>
      </w:r>
      <w:r w:rsidR="00CA1DFB" w:rsidRPr="000C7429">
        <w:t xml:space="preserve"> whose primary purpose is to house a DC-to-AC power </w:t>
      </w:r>
      <w:proofErr w:type="gramStart"/>
      <w:r w:rsidR="00CA1DFB" w:rsidRPr="000C7429">
        <w:t>inverter</w:t>
      </w:r>
      <w:r w:rsidR="00F82E26" w:rsidRPr="000C7429">
        <w:t>, and</w:t>
      </w:r>
      <w:proofErr w:type="gramEnd"/>
      <w:r w:rsidR="00CA1DFB" w:rsidRPr="000C7429">
        <w:t xml:space="preserve"> is not intended to include other electrical enclosures</w:t>
      </w:r>
      <w:r w:rsidR="00F82E26" w:rsidRPr="000C7429">
        <w:t xml:space="preserve"> </w:t>
      </w:r>
      <w:r w:rsidR="00CA1DFB" w:rsidRPr="000C7429">
        <w:t>that happen to house one or more small power inverters such as those that might service</w:t>
      </w:r>
      <w:r w:rsidR="00F82E26" w:rsidRPr="000C7429">
        <w:t xml:space="preserve"> </w:t>
      </w:r>
      <w:r w:rsidR="00CA1DFB" w:rsidRPr="000C7429">
        <w:t>individual circuits or devices.</w:t>
      </w:r>
    </w:p>
    <w:p w14:paraId="6390EBFB" w14:textId="104656BA" w:rsidR="00F82E26" w:rsidRPr="000C7429" w:rsidRDefault="00B24B20" w:rsidP="00A17005">
      <w:pPr>
        <w:pStyle w:val="ListBullet3"/>
      </w:pPr>
      <w:ins w:id="63" w:author="Author">
        <w:r>
          <w:t>Group 4a</w:t>
        </w:r>
        <w:r w:rsidDel="001C5F8B">
          <w:t xml:space="preserve"> </w:t>
        </w:r>
        <w:r w:rsidRPr="000C7429">
          <w:t xml:space="preserve">Large Electrical Enclosures: Includes the remaining electrical </w:t>
        </w:r>
        <w:r w:rsidR="001617D2">
          <w:t>enclosure</w:t>
        </w:r>
        <w:r w:rsidRPr="000C7429">
          <w:t>s that have a volume greater than 50 ft</w:t>
        </w:r>
        <w:r w:rsidRPr="000C7429">
          <w:rPr>
            <w:vertAlign w:val="superscript"/>
          </w:rPr>
          <w:t>3</w:t>
        </w:r>
        <w:r w:rsidRPr="000C7429">
          <w:t>.</w:t>
        </w:r>
      </w:ins>
    </w:p>
    <w:p w14:paraId="49B9E455" w14:textId="609A0565" w:rsidR="00CA1DFB" w:rsidRPr="000C7429" w:rsidRDefault="00ED5E5F" w:rsidP="00A17005">
      <w:pPr>
        <w:pStyle w:val="ListBullet3"/>
      </w:pPr>
      <w:ins w:id="64" w:author="Author">
        <w:r>
          <w:t xml:space="preserve">Group 4b </w:t>
        </w:r>
      </w:ins>
      <w:r w:rsidR="00DF4B65">
        <w:t xml:space="preserve">Medium Electrical Enclosures: </w:t>
      </w:r>
      <w:r w:rsidR="00F82E26" w:rsidRPr="000C7429">
        <w:t xml:space="preserve">Includes the remaining electrical </w:t>
      </w:r>
      <w:ins w:id="65" w:author="Author">
        <w:r w:rsidR="001617D2">
          <w:t>enclosure</w:t>
        </w:r>
      </w:ins>
      <w:r w:rsidR="00F82E26" w:rsidRPr="000C7429">
        <w:t xml:space="preserve">s that have a volume </w:t>
      </w:r>
      <w:r w:rsidR="00731259" w:rsidRPr="000C7429">
        <w:t>greater than 12 ft</w:t>
      </w:r>
      <w:r w:rsidR="00731259" w:rsidRPr="000C7429">
        <w:rPr>
          <w:vertAlign w:val="superscript"/>
        </w:rPr>
        <w:t>3</w:t>
      </w:r>
      <w:r w:rsidR="00F82E26" w:rsidRPr="000C7429">
        <w:t xml:space="preserve"> </w:t>
      </w:r>
      <w:r w:rsidR="00731259" w:rsidRPr="000C7429">
        <w:t>and 50</w:t>
      </w:r>
      <w:r w:rsidR="00F82E26" w:rsidRPr="000C7429">
        <w:t xml:space="preserve"> ft</w:t>
      </w:r>
      <w:r w:rsidR="00F82E26" w:rsidRPr="000C7429">
        <w:rPr>
          <w:vertAlign w:val="superscript"/>
        </w:rPr>
        <w:t>3</w:t>
      </w:r>
      <w:r w:rsidR="00F82E26" w:rsidRPr="000C7429">
        <w:t xml:space="preserve"> or less.</w:t>
      </w:r>
    </w:p>
    <w:p w14:paraId="7B797D26" w14:textId="65E3544B" w:rsidR="00731259" w:rsidRPr="000C7429" w:rsidRDefault="00376BF5" w:rsidP="00A17005">
      <w:pPr>
        <w:pStyle w:val="ListBullet3"/>
      </w:pPr>
      <w:ins w:id="66" w:author="Author">
        <w:r>
          <w:t>Group 4c</w:t>
        </w:r>
        <w:r w:rsidDel="009F70AC">
          <w:t xml:space="preserve"> </w:t>
        </w:r>
        <w:r w:rsidRPr="000C7429">
          <w:t>Small</w:t>
        </w:r>
        <w:r>
          <w:t xml:space="preserve"> Electrical Enclosures: </w:t>
        </w:r>
        <w:r w:rsidRPr="000C7429">
          <w:t xml:space="preserve">Includes the remaining electrical </w:t>
        </w:r>
        <w:r w:rsidR="001617D2">
          <w:t>enclosure</w:t>
        </w:r>
        <w:r w:rsidRPr="000C7429">
          <w:t>s that have a volume of 12 ft</w:t>
        </w:r>
        <w:r w:rsidRPr="000C7429">
          <w:rPr>
            <w:vertAlign w:val="superscript"/>
          </w:rPr>
          <w:t>3</w:t>
        </w:r>
        <w:r w:rsidRPr="000C7429">
          <w:t xml:space="preserve"> or less.</w:t>
        </w:r>
      </w:ins>
    </w:p>
    <w:p w14:paraId="1AE4F073" w14:textId="521CB9EB" w:rsidR="00D030A4" w:rsidRPr="000C7429" w:rsidRDefault="00731259" w:rsidP="00A17005">
      <w:pPr>
        <w:pStyle w:val="ListBullet2"/>
        <w:contextualSpacing w:val="0"/>
      </w:pPr>
      <w:r w:rsidRPr="000C7429">
        <w:t>Configuration</w:t>
      </w:r>
      <w:r w:rsidR="00D030A4" w:rsidRPr="000C7429">
        <w:t xml:space="preserve"> (Closed or Open)</w:t>
      </w:r>
      <w:r w:rsidRPr="000C7429">
        <w:t xml:space="preserve">: </w:t>
      </w:r>
      <w:r w:rsidR="00D030A4" w:rsidRPr="000C7429">
        <w:t>Switchgear, load centers, MCCs, battery chargers, and power inverters are normally closed and opened only when being serviced. Other types of electrical enclosures may be closed or open.</w:t>
      </w:r>
      <w:r w:rsidRPr="000C7429">
        <w:t xml:space="preserve"> </w:t>
      </w:r>
      <w:r w:rsidR="00D030A4" w:rsidRPr="000C7429">
        <w:t xml:space="preserve">A “closed” configuration means that metal panels enclose all four sides and the top of the electrical enclosure. Enclosures that are not floor-based must also have a metal cover on the bottom. A closed electrical enclosure may have ventilation openings, even if they are present over essentially the full surface of a panel or door </w:t>
      </w:r>
      <w:proofErr w:type="gramStart"/>
      <w:r w:rsidR="00D030A4" w:rsidRPr="000C7429">
        <w:t>as long as</w:t>
      </w:r>
      <w:proofErr w:type="gramEnd"/>
      <w:r w:rsidR="00D030A4" w:rsidRPr="000C7429">
        <w:t xml:space="preserve"> the door is normally closed. A closed electrical enclosure may also have surface mounted components on one or more of the side panels. An “open” configuration means that one or more sides of the enclosure are effectively missing. </w:t>
      </w:r>
      <w:ins w:id="67" w:author="Author">
        <w:r w:rsidR="00EF6C17" w:rsidRPr="00EF6C17">
          <w:t xml:space="preserve">The integrity of the door opening during maintenance activities or plant modifications can also impact the configuration classification. If door latches or </w:t>
        </w:r>
        <w:r w:rsidR="00EF6C17" w:rsidRPr="00EF6C17">
          <w:lastRenderedPageBreak/>
          <w:t>closure mechanisms are intentionally defeated or bypassed the door should be functionally considered open.</w:t>
        </w:r>
      </w:ins>
      <w:r w:rsidR="003314E4">
        <w:t xml:space="preserve"> </w:t>
      </w:r>
      <w:r w:rsidR="00D030A4" w:rsidRPr="000C7429">
        <w:t xml:space="preserve">For enclosures with a wire mesh, if half or more of a side is mesh the </w:t>
      </w:r>
      <w:ins w:id="68" w:author="Author">
        <w:r w:rsidR="001617D2">
          <w:t>enclosure</w:t>
        </w:r>
      </w:ins>
      <w:r w:rsidR="00D030A4" w:rsidRPr="000C7429">
        <w:t xml:space="preserve"> should be considered open. Some judgement may be needed in cases where a substantive portion of one side panel is comprised of a plastic cover that would be expected to melt in the early stages of a fire rendering a nominally closed enclosure open. </w:t>
      </w:r>
      <w:proofErr w:type="gramStart"/>
      <w:r w:rsidR="00D030A4" w:rsidRPr="000C7429">
        <w:t>As a general rule</w:t>
      </w:r>
      <w:proofErr w:type="gramEnd"/>
      <w:r w:rsidR="00D030A4" w:rsidRPr="000C7429">
        <w:t>, if the plastic section represents one-half or more of the side panel or door surface, the enclosure should be treated as open.</w:t>
      </w:r>
    </w:p>
    <w:p w14:paraId="19F64B90" w14:textId="24667AB9" w:rsidR="00731259" w:rsidRPr="000C7429" w:rsidRDefault="00D030A4" w:rsidP="00A17005">
      <w:pPr>
        <w:pStyle w:val="ListBullet2"/>
      </w:pPr>
      <w:r w:rsidRPr="000C7429">
        <w:t>Location (</w:t>
      </w:r>
      <w:ins w:id="69" w:author="Author">
        <w:r w:rsidR="00274AF0">
          <w:t>Free-Burn/</w:t>
        </w:r>
        <w:r w:rsidR="00851634">
          <w:t xml:space="preserve">Open </w:t>
        </w:r>
      </w:ins>
      <w:r w:rsidRPr="000C7429">
        <w:t xml:space="preserve">or Corner): </w:t>
      </w:r>
      <w:r w:rsidR="005B2AF9" w:rsidRPr="000C7429" w:rsidDel="00EA0EC2">
        <w:t xml:space="preserve">The </w:t>
      </w:r>
      <w:r w:rsidR="005B2AF9" w:rsidRPr="000C7429">
        <w:t xml:space="preserve">corner location </w:t>
      </w:r>
      <w:r w:rsidR="006F6BD9" w:rsidRPr="000C7429">
        <w:t>applies to</w:t>
      </w:r>
      <w:r w:rsidR="005B2AF9" w:rsidRPr="000C7429">
        <w:t xml:space="preserve"> electrical </w:t>
      </w:r>
      <w:ins w:id="70" w:author="Author">
        <w:r w:rsidR="001617D2">
          <w:t>enclosure</w:t>
        </w:r>
      </w:ins>
      <w:r w:rsidR="005B2AF9" w:rsidRPr="000C7429">
        <w:t xml:space="preserve">s that are at </w:t>
      </w:r>
      <w:proofErr w:type="gramStart"/>
      <w:r w:rsidR="005B2AF9" w:rsidRPr="000C7429">
        <w:t>a distance of 2</w:t>
      </w:r>
      <w:proofErr w:type="gramEnd"/>
      <w:r w:rsidR="005B2AF9" w:rsidRPr="000C7429">
        <w:t xml:space="preserve"> ft. or less from the two intersecting walls of a corner. </w:t>
      </w:r>
      <w:ins w:id="71" w:author="Author">
        <w:r w:rsidR="00274AF0">
          <w:t xml:space="preserve">The free-burn or open location applies to </w:t>
        </w:r>
        <w:r w:rsidR="001617D2">
          <w:t>enclosure</w:t>
        </w:r>
        <w:r w:rsidR="00C330D9">
          <w:t>s</w:t>
        </w:r>
        <w:r w:rsidR="00274AF0">
          <w:t xml:space="preserve"> that are more than 2</w:t>
        </w:r>
      </w:ins>
      <w:r w:rsidR="00B77BA4">
        <w:t> </w:t>
      </w:r>
      <w:ins w:id="72" w:author="Author">
        <w:r w:rsidR="00274AF0">
          <w:t xml:space="preserve">ft. away </w:t>
        </w:r>
        <w:r w:rsidR="00155DC2">
          <w:t xml:space="preserve">from </w:t>
        </w:r>
        <w:r w:rsidR="007D6178">
          <w:t>either of the</w:t>
        </w:r>
        <w:r w:rsidR="00274AF0">
          <w:t xml:space="preserve"> intersecting walls of a corner.</w:t>
        </w:r>
      </w:ins>
    </w:p>
    <w:p w14:paraId="3C38EA6A" w14:textId="59709D97" w:rsidR="00A81C83" w:rsidRPr="000C7429" w:rsidRDefault="00A81C83" w:rsidP="000F42C8">
      <w:pPr>
        <w:pStyle w:val="BodyText"/>
      </w:pPr>
      <w:r w:rsidRPr="000C7429">
        <w:t xml:space="preserve">Electrical </w:t>
      </w:r>
      <w:ins w:id="73" w:author="Author">
        <w:r w:rsidR="001617D2">
          <w:t>enclosure</w:t>
        </w:r>
      </w:ins>
      <w:r w:rsidRPr="000C7429">
        <w:t>s of a particular type, configuration and location can be grouped together</w:t>
      </w:r>
      <w:ins w:id="74" w:author="Author">
        <w:r w:rsidR="00B92C6A">
          <w:t xml:space="preserve"> for non-</w:t>
        </w:r>
        <w:r w:rsidR="00B92C6A" w:rsidDel="00A95951">
          <w:t>HEAF</w:t>
        </w:r>
        <w:r w:rsidR="00B92C6A">
          <w:t xml:space="preserve"> scenarios</w:t>
        </w:r>
      </w:ins>
      <w:r w:rsidRPr="000C7429">
        <w:t>, provided they have the same potential for causing ignition or damage of a specified target or target set.</w:t>
      </w:r>
    </w:p>
    <w:p w14:paraId="1B153751" w14:textId="7453CDC6" w:rsidR="00942549" w:rsidRPr="000C7429" w:rsidRDefault="00C53395" w:rsidP="00C53395">
      <w:pPr>
        <w:pStyle w:val="Heading2"/>
      </w:pPr>
      <w:ins w:id="75" w:author="Author">
        <w:r>
          <w:t>03.02</w:t>
        </w:r>
        <w:r>
          <w:tab/>
        </w:r>
      </w:ins>
      <w:r w:rsidR="00942549" w:rsidRPr="000C7429">
        <w:t>Ignition Sources Susceptible to HEAFs</w:t>
      </w:r>
    </w:p>
    <w:p w14:paraId="1D69AC7C" w14:textId="603A0DE8" w:rsidR="00942549" w:rsidRPr="000C7429" w:rsidRDefault="00942549" w:rsidP="000F42C8">
      <w:pPr>
        <w:pStyle w:val="BodyText"/>
      </w:pPr>
      <w:r w:rsidRPr="000C7429">
        <w:t xml:space="preserve">Both switchgear and load centers (440V and above) are subject to a unique failure mode and, as a result, unique fire characteristics. </w:t>
      </w:r>
      <w:proofErr w:type="gramStart"/>
      <w:r w:rsidRPr="000C7429">
        <w:t>In particular, these</w:t>
      </w:r>
      <w:proofErr w:type="gramEnd"/>
      <w:r w:rsidRPr="000C7429">
        <w:t xml:space="preserve"> types of high energy electrical distribution and switching panels are subject to electrical arcing failures. This failure mode leads to the rapid release of electrical energy in the form of heat, vaporized copper, and mechanical force. Faults of this type are also commonly referred to as high energy, energetic, or explosive electrical equipment faults or fires.</w:t>
      </w:r>
    </w:p>
    <w:p w14:paraId="0A4A588B" w14:textId="529EB24B" w:rsidR="0005777D" w:rsidRPr="000C7429" w:rsidRDefault="00942549" w:rsidP="000F42C8">
      <w:pPr>
        <w:pStyle w:val="BodyText"/>
      </w:pPr>
      <w:r w:rsidRPr="000C7429">
        <w:t xml:space="preserve">The arcing or energetic fault scenario is </w:t>
      </w:r>
      <w:r w:rsidRPr="000C7429">
        <w:rPr>
          <w:u w:val="single"/>
        </w:rPr>
        <w:t xml:space="preserve">in addition </w:t>
      </w:r>
      <w:r w:rsidRPr="000C7429">
        <w:t>to the possibility of a general or thermal fire in these same components. That is, switchgear and load centers a</w:t>
      </w:r>
      <w:r w:rsidR="00CD3079" w:rsidRPr="000C7429">
        <w:t>re</w:t>
      </w:r>
      <w:r w:rsidRPr="000C7429">
        <w:t xml:space="preserve"> subject to two types of fires, a general electrical </w:t>
      </w:r>
      <w:ins w:id="76" w:author="Author">
        <w:r w:rsidR="001617D2">
          <w:t>enclosure</w:t>
        </w:r>
      </w:ins>
      <w:r w:rsidRPr="000C7429">
        <w:t xml:space="preserve"> fire and </w:t>
      </w:r>
      <w:r w:rsidR="00790A25" w:rsidRPr="000C7429">
        <w:t xml:space="preserve">a secondary fire resulting from </w:t>
      </w:r>
      <w:ins w:id="77" w:author="Author">
        <w:r w:rsidR="00EC28FF">
          <w:t>an</w:t>
        </w:r>
        <w:r w:rsidR="00EC28FF" w:rsidRPr="000C7429">
          <w:t xml:space="preserve"> </w:t>
        </w:r>
      </w:ins>
      <w:r w:rsidRPr="000C7429">
        <w:t>arcing fault. The fire frequency, fire characteristics, and manual suppression curve are unique for each fire type. In dealing with postulated switchgear and load center fires, both fire types should be considered.</w:t>
      </w:r>
    </w:p>
    <w:p w14:paraId="128A250F" w14:textId="0540487B" w:rsidR="009A18FA" w:rsidRPr="000C7429" w:rsidRDefault="0005777D" w:rsidP="000F42C8">
      <w:pPr>
        <w:pStyle w:val="BodyText"/>
      </w:pPr>
      <w:r w:rsidRPr="000C7429">
        <w:t xml:space="preserve">HEAFs can </w:t>
      </w:r>
      <w:r w:rsidR="009A18FA" w:rsidRPr="000C7429">
        <w:t xml:space="preserve">also </w:t>
      </w:r>
      <w:r w:rsidRPr="000C7429">
        <w:t xml:space="preserve">be generated in bus bars or ducts. </w:t>
      </w:r>
      <w:r w:rsidR="00970938" w:rsidRPr="000C7429">
        <w:t>B</w:t>
      </w:r>
      <w:r w:rsidR="009A18FA" w:rsidRPr="000C7429">
        <w:t>us duct</w:t>
      </w:r>
      <w:r w:rsidR="00970938" w:rsidRPr="000C7429">
        <w:t>s</w:t>
      </w:r>
      <w:r w:rsidR="009A18FA" w:rsidRPr="000C7429">
        <w:t xml:space="preserve"> fall into one</w:t>
      </w:r>
      <w:r w:rsidR="00970938" w:rsidRPr="000C7429">
        <w:t xml:space="preserve"> </w:t>
      </w:r>
      <w:r w:rsidR="009A18FA" w:rsidRPr="000C7429">
        <w:t>of the following four general categories:</w:t>
      </w:r>
    </w:p>
    <w:p w14:paraId="5051F5C0" w14:textId="18ECC78B" w:rsidR="00970938" w:rsidRPr="000C7429" w:rsidRDefault="0002074B" w:rsidP="00AB1FED">
      <w:pPr>
        <w:pStyle w:val="ListBullet2"/>
      </w:pPr>
      <w:ins w:id="78" w:author="Author">
        <w:r>
          <w:t>C</w:t>
        </w:r>
      </w:ins>
      <w:r w:rsidR="009A18FA" w:rsidRPr="000C7429">
        <w:t>ontinuous bus ducts</w:t>
      </w:r>
      <w:r w:rsidR="00970938" w:rsidRPr="000C7429">
        <w:t>:</w:t>
      </w:r>
      <w:r w:rsidR="00DF4B65">
        <w:t xml:space="preserve"> </w:t>
      </w:r>
      <w:r w:rsidR="00970938" w:rsidRPr="000C7429">
        <w:t>Bus bars associated with each power phase are comprised of a single length of metal bar connecting two end-devices.</w:t>
      </w:r>
      <w:r w:rsidR="00F40A5A" w:rsidRPr="000C7429">
        <w:t xml:space="preserve"> </w:t>
      </w:r>
      <w:r w:rsidR="001D386A" w:rsidRPr="000C7429">
        <w:t>HEAFs in c</w:t>
      </w:r>
      <w:r w:rsidR="00B62627" w:rsidRPr="000C7429">
        <w:t>ontinuous bus duct</w:t>
      </w:r>
      <w:r w:rsidR="001D386A" w:rsidRPr="000C7429">
        <w:t>s</w:t>
      </w:r>
      <w:r w:rsidR="00B62627" w:rsidRPr="000C7429">
        <w:t xml:space="preserve"> </w:t>
      </w:r>
      <w:ins w:id="79" w:author="Author">
        <w:r w:rsidR="00385CED">
          <w:t>in indoor locations</w:t>
        </w:r>
        <w:r w:rsidR="00971B52">
          <w:t xml:space="preserve"> generally</w:t>
        </w:r>
        <w:r w:rsidR="00385CED" w:rsidRPr="000C7429">
          <w:t xml:space="preserve"> </w:t>
        </w:r>
      </w:ins>
      <w:r w:rsidR="00F40A5A" w:rsidRPr="000C7429">
        <w:t>only occur at the termination points.</w:t>
      </w:r>
      <w:r w:rsidR="000E04F0">
        <w:t xml:space="preserve"> </w:t>
      </w:r>
      <w:ins w:id="80" w:author="Author">
        <w:r w:rsidR="006A347A" w:rsidRPr="006A347A">
          <w:t xml:space="preserve">If the bus duct itself is vented or if there are points along the bus duct </w:t>
        </w:r>
        <w:r w:rsidR="00971B52">
          <w:t>where</w:t>
        </w:r>
        <w:r w:rsidR="006A347A" w:rsidRPr="006A347A">
          <w:t xml:space="preserve"> foreign material intrusion or water intrusion </w:t>
        </w:r>
        <w:r w:rsidR="00971B52">
          <w:t xml:space="preserve">can occur, </w:t>
        </w:r>
        <w:r w:rsidR="006A347A" w:rsidRPr="006A347A">
          <w:t>th</w:t>
        </w:r>
        <w:r w:rsidR="00237364">
          <w:t>e</w:t>
        </w:r>
        <w:r w:rsidR="006A347A" w:rsidRPr="006A347A">
          <w:t>n a new scenario location is postulated to account for operating experience.</w:t>
        </w:r>
        <w:r w:rsidR="00237364">
          <w:t xml:space="preserve"> </w:t>
        </w:r>
        <w:r w:rsidR="009F4038" w:rsidRPr="009F4038">
          <w:t>For outdoor locations with features that may allow degradation of the bus bar insulation (e.g., vents, hatches, and wall penetrations), fire PRA targets near these features should be captured and included with scenarios structured around the nearest transition points or alternatively considered as transition points.</w:t>
        </w:r>
      </w:ins>
    </w:p>
    <w:p w14:paraId="03531B53" w14:textId="56B61619" w:rsidR="006C55CB" w:rsidRPr="000C7429" w:rsidRDefault="000143F8" w:rsidP="00AB1FED">
      <w:pPr>
        <w:pStyle w:val="ListBullet2"/>
      </w:pPr>
      <w:ins w:id="81" w:author="Author">
        <w:r>
          <w:t>Non-segregated</w:t>
        </w:r>
        <w:r w:rsidRPr="000C7429">
          <w:t xml:space="preserve"> </w:t>
        </w:r>
      </w:ins>
      <w:r w:rsidR="00970938" w:rsidRPr="000C7429">
        <w:t>bus ducts:</w:t>
      </w:r>
      <w:r w:rsidR="00DF4B65">
        <w:t xml:space="preserve"> </w:t>
      </w:r>
      <w:r w:rsidR="006C55CB" w:rsidRPr="000C7429">
        <w:t xml:space="preserve">Bus bars </w:t>
      </w:r>
      <w:r w:rsidR="006923A7" w:rsidRPr="000C7429">
        <w:t xml:space="preserve">are </w:t>
      </w:r>
      <w:r w:rsidR="006C55CB" w:rsidRPr="000C7429">
        <w:t>made up of multiple sections bolted together at regular intervals.</w:t>
      </w:r>
      <w:r w:rsidR="00F40A5A" w:rsidRPr="000C7429">
        <w:t xml:space="preserve"> </w:t>
      </w:r>
      <w:ins w:id="82" w:author="Author">
        <w:r w:rsidR="004D51C3">
          <w:t>Non-segregated</w:t>
        </w:r>
      </w:ins>
      <w:r w:rsidR="00B62627" w:rsidRPr="000C7429">
        <w:t xml:space="preserve"> bus duct </w:t>
      </w:r>
      <w:r w:rsidR="00F40A5A" w:rsidRPr="000C7429">
        <w:t xml:space="preserve">HEAFs can also </w:t>
      </w:r>
      <w:r w:rsidR="00B62627" w:rsidRPr="000C7429">
        <w:t>occur</w:t>
      </w:r>
      <w:r w:rsidR="00F40A5A" w:rsidRPr="000C7429">
        <w:t xml:space="preserve"> at the</w:t>
      </w:r>
      <w:r w:rsidR="00B62627" w:rsidRPr="000C7429">
        <w:t xml:space="preserve"> transition points, i.e., the locations where the bus bar sections are bolted together.</w:t>
      </w:r>
      <w:r w:rsidR="00F40A5A" w:rsidRPr="000C7429">
        <w:t xml:space="preserve"> </w:t>
      </w:r>
      <w:ins w:id="83" w:author="Author">
        <w:r w:rsidR="00D04703">
          <w:t>The previous version of the Fire Protection SDP</w:t>
        </w:r>
        <w:r w:rsidR="00631A3E">
          <w:t xml:space="preserve"> refers to </w:t>
        </w:r>
        <w:r w:rsidR="00862F3D">
          <w:t>non-segregated</w:t>
        </w:r>
        <w:r w:rsidR="00B159CD">
          <w:t xml:space="preserve"> bus ducts as </w:t>
        </w:r>
        <w:r w:rsidR="002A3C07">
          <w:t>segmented</w:t>
        </w:r>
        <w:r w:rsidR="00B159CD">
          <w:t xml:space="preserve"> bus ducts</w:t>
        </w:r>
        <w:r w:rsidR="001C5F0D">
          <w:t>.</w:t>
        </w:r>
      </w:ins>
    </w:p>
    <w:p w14:paraId="4C5CC881" w14:textId="19AC2C3B" w:rsidR="00970938" w:rsidRPr="000C7429" w:rsidRDefault="00970938" w:rsidP="00AB1FED">
      <w:pPr>
        <w:pStyle w:val="ListBullet2"/>
      </w:pPr>
      <w:r w:rsidRPr="000C7429">
        <w:lastRenderedPageBreak/>
        <w:t>Cable ducts</w:t>
      </w:r>
      <w:r w:rsidR="006C55CB" w:rsidRPr="000C7429">
        <w:t>:</w:t>
      </w:r>
      <w:r w:rsidR="00DF4B65">
        <w:t xml:space="preserve"> </w:t>
      </w:r>
      <w:r w:rsidR="006923A7" w:rsidRPr="000C7429">
        <w:t>U</w:t>
      </w:r>
      <w:r w:rsidR="006C55CB" w:rsidRPr="000C7429">
        <w:t>se a length of insulated electrical cable in lieu of metal bus bars.</w:t>
      </w:r>
      <w:r w:rsidR="00B62627" w:rsidRPr="000C7429">
        <w:t xml:space="preserve"> Cable duct HEAFs only occur at the termination points.</w:t>
      </w:r>
    </w:p>
    <w:p w14:paraId="5D8507A9" w14:textId="7B59D9BF" w:rsidR="00970938" w:rsidRPr="000C7429" w:rsidRDefault="0035651D" w:rsidP="00AB1FED">
      <w:pPr>
        <w:pStyle w:val="ListBullet2"/>
      </w:pPr>
      <w:r w:rsidRPr="000C7429">
        <w:t>Iso</w:t>
      </w:r>
      <w:r w:rsidR="00970938" w:rsidRPr="000C7429">
        <w:t>-phase bus ducts:</w:t>
      </w:r>
      <w:r w:rsidR="00DF4B65">
        <w:t xml:space="preserve"> </w:t>
      </w:r>
      <w:r w:rsidR="006923A7" w:rsidRPr="000C7429">
        <w:t>B</w:t>
      </w:r>
      <w:r w:rsidR="00970938" w:rsidRPr="000C7429">
        <w:t>us bars for each phase are separately enclosed in their own protective housing.</w:t>
      </w:r>
      <w:r w:rsidR="00B62627" w:rsidRPr="000C7429">
        <w:t xml:space="preserve"> Iso-phase bus duct HEAFs only occur at the termination points.</w:t>
      </w:r>
    </w:p>
    <w:p w14:paraId="5383B815" w14:textId="3FAAA681" w:rsidR="0005777D" w:rsidRPr="000C7429" w:rsidRDefault="006923A7" w:rsidP="000F42C8">
      <w:pPr>
        <w:pStyle w:val="BodyText"/>
      </w:pPr>
      <w:r w:rsidRPr="000C7429">
        <w:t xml:space="preserve">HEAF scenarios for </w:t>
      </w:r>
      <w:r w:rsidR="0026662D" w:rsidRPr="000C7429">
        <w:t xml:space="preserve">a </w:t>
      </w:r>
      <w:r w:rsidRPr="000C7429">
        <w:t xml:space="preserve">continuous bus </w:t>
      </w:r>
      <w:r w:rsidR="0026662D" w:rsidRPr="000C7429">
        <w:t xml:space="preserve">or cable </w:t>
      </w:r>
      <w:r w:rsidRPr="000C7429">
        <w:t>duct</w:t>
      </w:r>
      <w:r w:rsidR="0026662D" w:rsidRPr="000C7429">
        <w:t xml:space="preserve">, and HEAF scenarios at the termination points of a </w:t>
      </w:r>
      <w:ins w:id="84" w:author="Author">
        <w:r w:rsidR="0068501D">
          <w:t>non-segregated</w:t>
        </w:r>
      </w:ins>
      <w:r w:rsidR="0026662D" w:rsidRPr="000C7429">
        <w:t xml:space="preserve"> bus duct</w:t>
      </w:r>
      <w:ins w:id="85" w:author="Author">
        <w:r w:rsidR="004D59AA">
          <w:t>s</w:t>
        </w:r>
      </w:ins>
      <w:r w:rsidR="0026662D" w:rsidRPr="000C7429">
        <w:t xml:space="preserve"> are treated as originating in the end device</w:t>
      </w:r>
      <w:r w:rsidR="00540ED4" w:rsidRPr="000C7429">
        <w:t>. Therefore, the</w:t>
      </w:r>
      <w:r w:rsidR="00F40A5A" w:rsidRPr="000C7429">
        <w:t xml:space="preserve"> risk contribution from these</w:t>
      </w:r>
      <w:r w:rsidR="00540ED4" w:rsidRPr="000C7429">
        <w:t xml:space="preserve"> </w:t>
      </w:r>
      <w:r w:rsidR="00F40A5A" w:rsidRPr="000C7429">
        <w:t xml:space="preserve">HEAF </w:t>
      </w:r>
      <w:r w:rsidR="00540ED4" w:rsidRPr="000C7429">
        <w:t xml:space="preserve">scenarios </w:t>
      </w:r>
      <w:r w:rsidR="00F40A5A" w:rsidRPr="000C7429">
        <w:t>is</w:t>
      </w:r>
      <w:r w:rsidR="00540ED4" w:rsidRPr="000C7429">
        <w:t xml:space="preserve"> already accounted for.</w:t>
      </w:r>
      <w:r w:rsidR="0026662D" w:rsidRPr="000C7429">
        <w:t xml:space="preserve"> </w:t>
      </w:r>
      <w:r w:rsidR="00540ED4" w:rsidRPr="000C7429">
        <w:t>However, HEAF scenarios originating at the transition point</w:t>
      </w:r>
      <w:r w:rsidR="00B62627" w:rsidRPr="000C7429">
        <w:t>s</w:t>
      </w:r>
      <w:r w:rsidR="00540ED4" w:rsidRPr="000C7429">
        <w:t xml:space="preserve"> of </w:t>
      </w:r>
      <w:ins w:id="86" w:author="Author">
        <w:r w:rsidR="0068501D">
          <w:t>non-segregated</w:t>
        </w:r>
      </w:ins>
      <w:r w:rsidR="00F40A5A" w:rsidRPr="000C7429">
        <w:t xml:space="preserve"> bus duct</w:t>
      </w:r>
      <w:r w:rsidR="00B62627" w:rsidRPr="000C7429">
        <w:t>s</w:t>
      </w:r>
      <w:r w:rsidR="00540ED4" w:rsidRPr="000C7429">
        <w:t xml:space="preserve"> or at the termination points of iso-phase bus duct</w:t>
      </w:r>
      <w:r w:rsidR="00B62627" w:rsidRPr="000C7429">
        <w:t>s</w:t>
      </w:r>
      <w:r w:rsidR="00540ED4" w:rsidRPr="000C7429">
        <w:t xml:space="preserve"> are not accounted for and need to be considered </w:t>
      </w:r>
      <w:r w:rsidR="00F40A5A" w:rsidRPr="000C7429">
        <w:t xml:space="preserve">separately </w:t>
      </w:r>
      <w:r w:rsidR="00540ED4" w:rsidRPr="000C7429">
        <w:t>in the Phase 2 analysis.</w:t>
      </w:r>
      <w:r w:rsidR="006F6BD9" w:rsidRPr="000C7429">
        <w:t xml:space="preserve"> </w:t>
      </w:r>
      <w:r w:rsidR="00B62627" w:rsidRPr="000C7429">
        <w:t xml:space="preserve">If a </w:t>
      </w:r>
      <w:ins w:id="87" w:author="Author">
        <w:r w:rsidR="0068501D">
          <w:t>non-segregated</w:t>
        </w:r>
      </w:ins>
      <w:r w:rsidR="00B62627" w:rsidRPr="000C7429">
        <w:t xml:space="preserve"> bust duct is present in the area under evaluation the following information is needed for the analysis:</w:t>
      </w:r>
    </w:p>
    <w:p w14:paraId="6B7BAC33" w14:textId="10C2815A" w:rsidR="0005777D" w:rsidRPr="000C7429" w:rsidRDefault="00B62627" w:rsidP="00AB1FED">
      <w:pPr>
        <w:pStyle w:val="ListBullet2"/>
      </w:pPr>
      <w:r w:rsidRPr="000C7429">
        <w:t>Record the location of</w:t>
      </w:r>
      <w:r w:rsidR="0005777D" w:rsidRPr="000C7429">
        <w:t xml:space="preserve"> the transition points along the length of the </w:t>
      </w:r>
      <w:ins w:id="88" w:author="Author">
        <w:r w:rsidR="0068501D">
          <w:t>non-segregated</w:t>
        </w:r>
      </w:ins>
      <w:r w:rsidR="0005777D" w:rsidRPr="000C7429">
        <w:t xml:space="preserve"> bus duct </w:t>
      </w:r>
      <w:r w:rsidRPr="000C7429">
        <w:t xml:space="preserve">if they can be </w:t>
      </w:r>
      <w:r w:rsidR="0005777D" w:rsidRPr="000C7429">
        <w:t>identified based on external visual inspection or by plant electrical construction drawings.</w:t>
      </w:r>
    </w:p>
    <w:p w14:paraId="063F0CE5" w14:textId="44045032" w:rsidR="0005777D" w:rsidRPr="000C7429" w:rsidRDefault="0005777D" w:rsidP="00AB1FED">
      <w:pPr>
        <w:pStyle w:val="ListBullet2"/>
      </w:pPr>
      <w:r w:rsidRPr="000C7429">
        <w:t>If the transition points cannot be identified, partitioning of fire frequency to a specific fire scenario is based on apportioning of the fire frequency equally along the length of the bus duct. This requires the following:</w:t>
      </w:r>
    </w:p>
    <w:p w14:paraId="3BDE5881" w14:textId="10E90F0C" w:rsidR="0005777D" w:rsidRPr="000C7429" w:rsidRDefault="0005777D" w:rsidP="00AB1FED">
      <w:pPr>
        <w:pStyle w:val="ListBullet3"/>
      </w:pPr>
      <w:r w:rsidRPr="000C7429">
        <w:t xml:space="preserve">Estimate the total length of </w:t>
      </w:r>
      <w:ins w:id="89" w:author="Author">
        <w:r w:rsidR="0068501D">
          <w:t>non-segregated</w:t>
        </w:r>
      </w:ins>
      <w:r w:rsidRPr="000C7429">
        <w:t xml:space="preserve"> bus duct present in the plant.</w:t>
      </w:r>
    </w:p>
    <w:p w14:paraId="2C6DE08F" w14:textId="0198B05D" w:rsidR="006756EA" w:rsidRDefault="0005777D" w:rsidP="00AB1FED">
      <w:pPr>
        <w:pStyle w:val="ListBullet3"/>
      </w:pPr>
      <w:r w:rsidRPr="000C7429">
        <w:t>Measur</w:t>
      </w:r>
      <w:r w:rsidR="00C245B7" w:rsidRPr="000C7429">
        <w:t>e</w:t>
      </w:r>
      <w:r w:rsidRPr="000C7429">
        <w:t xml:space="preserve"> the length of duct for which </w:t>
      </w:r>
      <w:r w:rsidR="00C245B7" w:rsidRPr="000C7429">
        <w:t xml:space="preserve">identified </w:t>
      </w:r>
      <w:r w:rsidRPr="000C7429">
        <w:t xml:space="preserve">targets </w:t>
      </w:r>
      <w:r w:rsidR="00C245B7" w:rsidRPr="000C7429">
        <w:t xml:space="preserve">in the area under investigation </w:t>
      </w:r>
      <w:r w:rsidRPr="000C7429">
        <w:t>fall within the bus duct arc fault zone of influence</w:t>
      </w:r>
      <w:r w:rsidR="00C245B7" w:rsidRPr="000C7429">
        <w:t xml:space="preserve"> (ZOI)</w:t>
      </w:r>
      <w:r w:rsidRPr="000C7429">
        <w:t>. If this length is less than 12</w:t>
      </w:r>
      <w:r w:rsidR="002A4542">
        <w:t> </w:t>
      </w:r>
      <w:r w:rsidRPr="000C7429">
        <w:t>ft., a minimum length of 12</w:t>
      </w:r>
      <w:r w:rsidR="002A4542">
        <w:t> </w:t>
      </w:r>
      <w:r w:rsidRPr="000C7429">
        <w:t>ft. should be assumed</w:t>
      </w:r>
      <w:ins w:id="90" w:author="Author">
        <w:r w:rsidR="00C12234">
          <w:t>.</w:t>
        </w:r>
      </w:ins>
    </w:p>
    <w:p w14:paraId="4E279754" w14:textId="0058A042" w:rsidR="009B4F0C" w:rsidRDefault="004A7A46" w:rsidP="000F42C8">
      <w:pPr>
        <w:pStyle w:val="BodyText"/>
        <w:rPr>
          <w:ins w:id="91" w:author="Author"/>
        </w:rPr>
      </w:pPr>
      <w:ins w:id="92" w:author="Author">
        <w:r>
          <w:t xml:space="preserve">Guidance for determining the </w:t>
        </w:r>
        <w:r w:rsidR="003759A8">
          <w:t>frequenc</w:t>
        </w:r>
        <w:r w:rsidR="00824D85">
          <w:t>ies</w:t>
        </w:r>
        <w:r w:rsidR="003759A8">
          <w:t xml:space="preserve"> and ZO</w:t>
        </w:r>
        <w:r w:rsidR="009D1557">
          <w:t>I</w:t>
        </w:r>
        <w:r w:rsidR="003759A8">
          <w:t>s for switchgear, load center</w:t>
        </w:r>
        <w:r w:rsidR="00727DDF">
          <w:t>s</w:t>
        </w:r>
        <w:r w:rsidR="003759A8">
          <w:t xml:space="preserve">, </w:t>
        </w:r>
        <w:r w:rsidR="0068501D">
          <w:t>non</w:t>
        </w:r>
        <w:r w:rsidR="001B4EE8">
          <w:noBreakHyphen/>
        </w:r>
        <w:r w:rsidR="0068501D">
          <w:t>segregated</w:t>
        </w:r>
        <w:r w:rsidR="003759A8">
          <w:t xml:space="preserve"> bu</w:t>
        </w:r>
        <w:r w:rsidR="00010B4F">
          <w:t xml:space="preserve">s ducts and iso-phase bus ducts </w:t>
        </w:r>
        <w:r w:rsidR="003857EB">
          <w:t xml:space="preserve">based on the recommendations </w:t>
        </w:r>
        <w:r w:rsidR="00E50E4B">
          <w:t>in NUREG</w:t>
        </w:r>
        <w:r w:rsidR="001B4EE8">
          <w:noBreakHyphen/>
        </w:r>
        <w:r w:rsidR="00E50E4B">
          <w:t xml:space="preserve">2262 </w:t>
        </w:r>
        <w:r w:rsidR="00010B4F">
          <w:t xml:space="preserve">is provided in the following </w:t>
        </w:r>
        <w:r w:rsidR="00E50E4B">
          <w:t xml:space="preserve">four </w:t>
        </w:r>
        <w:r w:rsidR="00010B4F">
          <w:t>subsections</w:t>
        </w:r>
        <w:r w:rsidR="00410CE0">
          <w:t>.</w:t>
        </w:r>
        <w:r w:rsidR="00223A5F">
          <w:t xml:space="preserve"> </w:t>
        </w:r>
        <w:r w:rsidR="000F17F9">
          <w:t>The</w:t>
        </w:r>
        <w:r w:rsidR="00223A5F">
          <w:t xml:space="preserve"> schematic of </w:t>
        </w:r>
        <w:r w:rsidR="00E20E9B">
          <w:t xml:space="preserve">the HEAF zones for </w:t>
        </w:r>
        <w:r w:rsidR="00223A5F">
          <w:t>a generic nuclear power plant electrical distribution system</w:t>
        </w:r>
        <w:r w:rsidR="003B4BA6">
          <w:t xml:space="preserve"> from NUREG-2262</w:t>
        </w:r>
        <w:r w:rsidR="00223A5F">
          <w:t xml:space="preserve"> is shown in Figure A3.1</w:t>
        </w:r>
        <w:r w:rsidR="00A521C1">
          <w:t xml:space="preserve"> below</w:t>
        </w:r>
        <w:r w:rsidR="00223A5F">
          <w:t>.</w:t>
        </w:r>
      </w:ins>
    </w:p>
    <w:p w14:paraId="293C730E" w14:textId="59639BFB" w:rsidR="0094779B" w:rsidRDefault="00614E33" w:rsidP="003B4BA6">
      <w:pPr>
        <w:jc w:val="center"/>
        <w:rPr>
          <w:ins w:id="93" w:author="Author"/>
        </w:rPr>
      </w:pPr>
      <w:ins w:id="94" w:author="Author">
        <w:r w:rsidRPr="00626033">
          <w:rPr>
            <w:noProof/>
          </w:rPr>
          <w:lastRenderedPageBreak/>
          <w:drawing>
            <wp:inline distT="0" distB="0" distL="0" distR="0" wp14:anchorId="6EFAA50D" wp14:editId="32E0A6CE">
              <wp:extent cx="4107180" cy="4529978"/>
              <wp:effectExtent l="0" t="0" r="7620" b="4445"/>
              <wp:docPr id="664269654" name="Picture 66426965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269654" name="Picture 664269654" descr="Diagram&#10;&#10;Description automatically generated"/>
                      <pic:cNvPicPr/>
                    </pic:nvPicPr>
                    <pic:blipFill>
                      <a:blip r:embed="rId13"/>
                      <a:stretch>
                        <a:fillRect/>
                      </a:stretch>
                    </pic:blipFill>
                    <pic:spPr>
                      <a:xfrm>
                        <a:off x="0" y="0"/>
                        <a:ext cx="4122261" cy="4546612"/>
                      </a:xfrm>
                      <a:prstGeom prst="rect">
                        <a:avLst/>
                      </a:prstGeom>
                    </pic:spPr>
                  </pic:pic>
                </a:graphicData>
              </a:graphic>
            </wp:inline>
          </w:drawing>
        </w:r>
      </w:ins>
    </w:p>
    <w:p w14:paraId="6750A9D5" w14:textId="3EBFAB58" w:rsidR="00350CE8" w:rsidRDefault="00350CE8" w:rsidP="006A2D0E">
      <w:pPr>
        <w:pStyle w:val="BodyText"/>
        <w:jc w:val="center"/>
        <w:rPr>
          <w:ins w:id="95" w:author="Author"/>
        </w:rPr>
      </w:pPr>
      <w:ins w:id="96" w:author="Author">
        <w:r>
          <w:t>Figure A3.1 HEAF Zones for a Generic Nuclear Power Plant Electrical Distribution System (from NUREG-2262)</w:t>
        </w:r>
      </w:ins>
    </w:p>
    <w:p w14:paraId="2221D81D" w14:textId="2B2ED15A" w:rsidR="00410CE0" w:rsidRPr="009A71E9" w:rsidRDefault="00410CE0" w:rsidP="0036564F">
      <w:pPr>
        <w:pStyle w:val="Heading3"/>
        <w:rPr>
          <w:ins w:id="97" w:author="Author"/>
        </w:rPr>
      </w:pPr>
      <w:ins w:id="98" w:author="Author">
        <w:r w:rsidRPr="009A71E9">
          <w:t>Frequenc</w:t>
        </w:r>
        <w:r w:rsidR="00B1206A" w:rsidRPr="009A71E9">
          <w:t>y</w:t>
        </w:r>
        <w:r w:rsidRPr="009A71E9">
          <w:t xml:space="preserve"> and ZOI for </w:t>
        </w:r>
        <w:r w:rsidR="00184405" w:rsidRPr="009A71E9">
          <w:t>Switchgear HEAFs</w:t>
        </w:r>
      </w:ins>
    </w:p>
    <w:p w14:paraId="28760B81" w14:textId="103FB60D" w:rsidR="0042672C" w:rsidRDefault="00184405" w:rsidP="000F42C8">
      <w:pPr>
        <w:pStyle w:val="BodyText"/>
        <w:rPr>
          <w:ins w:id="99" w:author="Author"/>
        </w:rPr>
      </w:pPr>
      <w:ins w:id="100" w:author="Author">
        <w:r>
          <w:t xml:space="preserve">The frequency of </w:t>
        </w:r>
        <w:r w:rsidR="006A19E4">
          <w:t xml:space="preserve">switchgear HEAFs </w:t>
        </w:r>
        <w:r w:rsidR="002C7449">
          <w:t>depends on the location of the switchgear bank in the plant’s electrical distribution syste</w:t>
        </w:r>
        <w:r w:rsidR="00C20EFB">
          <w:t xml:space="preserve">m. </w:t>
        </w:r>
        <w:r w:rsidR="00DC4FAD">
          <w:t>S</w:t>
        </w:r>
        <w:r w:rsidR="005F329D">
          <w:t>witchgear</w:t>
        </w:r>
        <w:r w:rsidR="00DC4FAD">
          <w:t xml:space="preserve"> </w:t>
        </w:r>
        <w:proofErr w:type="gramStart"/>
        <w:r w:rsidR="00DC4FAD">
          <w:t>are</w:t>
        </w:r>
        <w:proofErr w:type="gramEnd"/>
        <w:r w:rsidR="00DC4FAD">
          <w:t xml:space="preserve"> located in </w:t>
        </w:r>
        <w:r w:rsidR="00E82496">
          <w:t xml:space="preserve">HEAF fault </w:t>
        </w:r>
        <w:r w:rsidR="00984A11">
          <w:t>z</w:t>
        </w:r>
        <w:r w:rsidR="00DC4FAD">
          <w:t xml:space="preserve">one 1 or </w:t>
        </w:r>
        <w:r w:rsidR="00E82496">
          <w:t xml:space="preserve">HEAF fault </w:t>
        </w:r>
        <w:r w:rsidR="00984A11">
          <w:t>z</w:t>
        </w:r>
        <w:r w:rsidR="00DC4FAD">
          <w:t>one 2</w:t>
        </w:r>
        <w:r w:rsidR="003A272B">
          <w:t xml:space="preserve">. Switchgear in </w:t>
        </w:r>
        <w:r w:rsidR="005D1CA4">
          <w:t>HEAF fault z</w:t>
        </w:r>
        <w:r w:rsidR="003A272B">
          <w:t xml:space="preserve">one 1 </w:t>
        </w:r>
        <w:proofErr w:type="gramStart"/>
        <w:r w:rsidR="003A272B">
          <w:t>are</w:t>
        </w:r>
        <w:proofErr w:type="gramEnd"/>
        <w:r w:rsidR="003A272B">
          <w:t xml:space="preserve"> fed </w:t>
        </w:r>
        <w:r w:rsidR="00FC1631">
          <w:t xml:space="preserve">either </w:t>
        </w:r>
        <w:r w:rsidR="003A272B">
          <w:t xml:space="preserve">by </w:t>
        </w:r>
        <w:r w:rsidR="00804B53">
          <w:t xml:space="preserve">the </w:t>
        </w:r>
        <w:r w:rsidR="00B875C7">
          <w:t xml:space="preserve">unit </w:t>
        </w:r>
        <w:r w:rsidR="00804B53">
          <w:t xml:space="preserve">auxiliary </w:t>
        </w:r>
        <w:r w:rsidR="00EF6849">
          <w:t>transformer</w:t>
        </w:r>
        <w:r w:rsidR="00016562">
          <w:t xml:space="preserve"> (</w:t>
        </w:r>
        <w:r w:rsidR="00B875C7">
          <w:t>UAT</w:t>
        </w:r>
        <w:r w:rsidR="00016562">
          <w:t>)</w:t>
        </w:r>
        <w:r w:rsidR="00EF6849">
          <w:t xml:space="preserve"> </w:t>
        </w:r>
        <w:r w:rsidR="00804B53">
          <w:t xml:space="preserve">or </w:t>
        </w:r>
        <w:r w:rsidR="00FC1631">
          <w:t xml:space="preserve">by </w:t>
        </w:r>
        <w:r w:rsidR="00EF6849">
          <w:t xml:space="preserve">the </w:t>
        </w:r>
        <w:r w:rsidR="00804B53">
          <w:t>station transformer</w:t>
        </w:r>
        <w:r w:rsidR="00016562">
          <w:t xml:space="preserve"> (SAT)</w:t>
        </w:r>
        <w:r w:rsidR="004C69A8">
          <w:t xml:space="preserve">. Switchgear in </w:t>
        </w:r>
        <w:r w:rsidR="005D1CA4">
          <w:t>HEAF fault z</w:t>
        </w:r>
        <w:r w:rsidR="004C69A8">
          <w:t xml:space="preserve">one 2 </w:t>
        </w:r>
        <w:proofErr w:type="gramStart"/>
        <w:r w:rsidR="004C69A8">
          <w:t>are</w:t>
        </w:r>
        <w:proofErr w:type="gramEnd"/>
        <w:r w:rsidR="004C69A8">
          <w:t xml:space="preserve"> fed by switchgear </w:t>
        </w:r>
        <w:r w:rsidR="00871869">
          <w:t xml:space="preserve">in </w:t>
        </w:r>
        <w:r w:rsidR="005D1CA4">
          <w:t>HEAF fault z</w:t>
        </w:r>
        <w:r w:rsidR="00871869">
          <w:t>one</w:t>
        </w:r>
        <w:r w:rsidR="003832EE">
          <w:t> </w:t>
        </w:r>
        <w:r w:rsidR="00871869">
          <w:t>1.</w:t>
        </w:r>
        <w:r w:rsidR="005F329D">
          <w:t xml:space="preserve"> </w:t>
        </w:r>
        <w:r w:rsidR="00476C8E">
          <w:t xml:space="preserve">The plant-wide </w:t>
        </w:r>
        <w:r w:rsidR="0068096B">
          <w:t>fire ignition frequency</w:t>
        </w:r>
        <w:r w:rsidR="003B7096">
          <w:t xml:space="preserve"> (FIF)</w:t>
        </w:r>
        <w:r w:rsidR="0068096B">
          <w:t xml:space="preserve"> for switchgear (bin 16.b) is</w:t>
        </w:r>
        <w:r w:rsidR="00197CB0">
          <w:t xml:space="preserve"> </w:t>
        </w:r>
        <w:r w:rsidR="00B33083">
          <w:t>equal to 1.98E-03</w:t>
        </w:r>
        <w:r w:rsidR="00B859A7">
          <w:t>, 86 percent of which is</w:t>
        </w:r>
        <w:r w:rsidR="006F4711">
          <w:t xml:space="preserve"> distributed between the switchgear </w:t>
        </w:r>
        <w:r w:rsidR="00E94D86">
          <w:t xml:space="preserve">in zone 1 </w:t>
        </w:r>
        <w:r w:rsidR="006F4711">
          <w:t xml:space="preserve">and the remaining 14 percent is </w:t>
        </w:r>
        <w:r w:rsidR="00EB4F77">
          <w:t>distributed between the</w:t>
        </w:r>
        <w:r w:rsidR="00FC1631">
          <w:t xml:space="preserve"> switchgear</w:t>
        </w:r>
        <w:r w:rsidR="00E94D86">
          <w:t xml:space="preserve"> in zone 2</w:t>
        </w:r>
        <w:r w:rsidR="009A666C">
          <w:t>.</w:t>
        </w:r>
        <w:r w:rsidR="007A044A">
          <w:t xml:space="preserve"> To determine the per-unit </w:t>
        </w:r>
        <w:r w:rsidR="008667E6">
          <w:t xml:space="preserve">fire ignition </w:t>
        </w:r>
        <w:r w:rsidR="007A044A">
          <w:t>frequency</w:t>
        </w:r>
        <w:r w:rsidR="007E06AD">
          <w:t xml:space="preserve"> for switchgear located in </w:t>
        </w:r>
        <w:r w:rsidR="00BD3D15">
          <w:t xml:space="preserve">fault </w:t>
        </w:r>
        <w:r w:rsidR="005D1CA4">
          <w:t>z</w:t>
        </w:r>
        <w:r w:rsidR="007E06AD">
          <w:t>one 1</w:t>
        </w:r>
        <w:r w:rsidR="004D6A1A">
          <w:t xml:space="preserve">, divide the </w:t>
        </w:r>
        <w:r w:rsidR="004808BA">
          <w:t xml:space="preserve">switchgear </w:t>
        </w:r>
        <w:r w:rsidR="005A7888">
          <w:t>FIF</w:t>
        </w:r>
        <w:r w:rsidR="008667E6">
          <w:t xml:space="preserve"> for </w:t>
        </w:r>
        <w:r w:rsidR="005D1CA4">
          <w:t>z</w:t>
        </w:r>
        <w:r w:rsidR="004808BA">
          <w:t>one</w:t>
        </w:r>
      </w:ins>
      <w:r w:rsidR="001704C7">
        <w:t> </w:t>
      </w:r>
      <w:ins w:id="101" w:author="Author">
        <w:r w:rsidR="004808BA">
          <w:t xml:space="preserve">1 </w:t>
        </w:r>
        <w:r w:rsidR="00360344">
          <w:t xml:space="preserve">(0.86 </w:t>
        </w:r>
        <w:r w:rsidR="00BA73B4">
          <w:rPr>
            <w:rFonts w:ascii="Symbol" w:eastAsia="Symbol" w:hAnsi="Symbol" w:cs="Symbol"/>
          </w:rPr>
          <w:sym w:font="Symbol" w:char="F0B4"/>
        </w:r>
        <w:r w:rsidR="00BA73B4">
          <w:t xml:space="preserve"> 1.98E-03 = </w:t>
        </w:r>
        <w:r w:rsidR="007E4084">
          <w:t>1.70</w:t>
        </w:r>
        <w:r w:rsidR="000133CD">
          <w:t>3</w:t>
        </w:r>
        <w:r w:rsidR="007E4084">
          <w:t xml:space="preserve">E-03) </w:t>
        </w:r>
        <w:r w:rsidR="008A58D1">
          <w:t xml:space="preserve">by the switchgear count for </w:t>
        </w:r>
        <w:r w:rsidR="005D1CA4">
          <w:t>z</w:t>
        </w:r>
        <w:r w:rsidR="008A58D1">
          <w:t>one 1 (</w:t>
        </w:r>
        <w:r w:rsidR="001E5A33">
          <w:t xml:space="preserve">for HEAF scenarios, </w:t>
        </w:r>
        <w:r w:rsidR="009D7D68">
          <w:t xml:space="preserve">switchgear </w:t>
        </w:r>
        <w:proofErr w:type="gramStart"/>
        <w:r w:rsidR="009D7D68">
          <w:t>are</w:t>
        </w:r>
        <w:proofErr w:type="gramEnd"/>
        <w:r w:rsidR="009D7D68">
          <w:t xml:space="preserve"> no longer counted by vertical section</w:t>
        </w:r>
        <w:r w:rsidR="00503DFE">
          <w:t xml:space="preserve"> and </w:t>
        </w:r>
        <w:r w:rsidR="00B66556">
          <w:t>each bank of switchgear is counted as one</w:t>
        </w:r>
        <w:r w:rsidR="001E5A33">
          <w:t xml:space="preserve"> unit</w:t>
        </w:r>
        <w:r w:rsidR="00B66556">
          <w:t>)</w:t>
        </w:r>
        <w:r w:rsidR="000A2E8C">
          <w:t>. To determine the per-unit</w:t>
        </w:r>
        <w:r w:rsidR="00B63AF8">
          <w:t xml:space="preserve"> fire ignition frequency for switchgear located in </w:t>
        </w:r>
        <w:r w:rsidR="005D1CA4">
          <w:t>z</w:t>
        </w:r>
        <w:r w:rsidR="00B63AF8">
          <w:t xml:space="preserve">one 2, divide the switchgear </w:t>
        </w:r>
        <w:r w:rsidR="005A7888">
          <w:t>FIF</w:t>
        </w:r>
        <w:r w:rsidR="00B63AF8">
          <w:t xml:space="preserve"> for </w:t>
        </w:r>
        <w:r w:rsidR="001E5A33">
          <w:t>z</w:t>
        </w:r>
        <w:r w:rsidR="00B63AF8">
          <w:t xml:space="preserve">one 2 (0.14 </w:t>
        </w:r>
        <w:r w:rsidR="00B63AF8">
          <w:rPr>
            <w:rFonts w:ascii="Symbol" w:eastAsia="Symbol" w:hAnsi="Symbol" w:cs="Symbol"/>
          </w:rPr>
          <w:sym w:font="Symbol" w:char="F0B4"/>
        </w:r>
        <w:r w:rsidR="00B63AF8">
          <w:t xml:space="preserve"> 1.98E-03 = </w:t>
        </w:r>
        <w:r w:rsidR="000A6703">
          <w:t>2</w:t>
        </w:r>
        <w:r w:rsidR="00B63AF8">
          <w:t>.7</w:t>
        </w:r>
        <w:r w:rsidR="00517B2E">
          <w:t>7</w:t>
        </w:r>
        <w:r w:rsidR="00B63AF8">
          <w:t>E-0</w:t>
        </w:r>
        <w:r w:rsidR="00BC1F45">
          <w:t>4</w:t>
        </w:r>
        <w:r w:rsidR="00B63AF8">
          <w:t xml:space="preserve">) by the switchgear count for </w:t>
        </w:r>
        <w:r w:rsidR="005D1CA4">
          <w:t>z</w:t>
        </w:r>
        <w:r w:rsidR="00B63AF8">
          <w:t xml:space="preserve">one </w:t>
        </w:r>
        <w:r w:rsidR="0042672C">
          <w:t>2</w:t>
        </w:r>
        <w:r w:rsidR="00B63AF8">
          <w:t>.</w:t>
        </w:r>
      </w:ins>
    </w:p>
    <w:p w14:paraId="78D93234" w14:textId="0264EDC6" w:rsidR="00184405" w:rsidRDefault="00A57A5B" w:rsidP="000F42C8">
      <w:pPr>
        <w:pStyle w:val="BodyText"/>
        <w:rPr>
          <w:ins w:id="102" w:author="Author"/>
        </w:rPr>
      </w:pPr>
      <w:ins w:id="103" w:author="Author">
        <w:r>
          <w:t xml:space="preserve">NUREG-2262 </w:t>
        </w:r>
        <w:r w:rsidR="0091302E">
          <w:t xml:space="preserve">provides </w:t>
        </w:r>
        <w:r w:rsidR="007C0179">
          <w:t>screening ZOIs for switchgear HEAFs</w:t>
        </w:r>
        <w:r w:rsidR="000A64DC">
          <w:t xml:space="preserve"> as a function of </w:t>
        </w:r>
        <w:r w:rsidR="006E1F2F">
          <w:t>SAT or UAT fault clearing time</w:t>
        </w:r>
        <w:r w:rsidR="006B1806">
          <w:t xml:space="preserve"> and target fragility</w:t>
        </w:r>
        <w:r w:rsidR="00475203">
          <w:t xml:space="preserve">. </w:t>
        </w:r>
        <w:r w:rsidR="00AB3280">
          <w:t xml:space="preserve">According to </w:t>
        </w:r>
        <w:r w:rsidR="00C64108">
          <w:t>NRC Research Information Letter (RIL) 2022-01</w:t>
        </w:r>
        <w:r w:rsidR="00A02299">
          <w:t>, t</w:t>
        </w:r>
        <w:r w:rsidR="00AB3280">
          <w:t>he target fragil</w:t>
        </w:r>
        <w:r w:rsidR="00A02299">
          <w:t>it</w:t>
        </w:r>
        <w:r w:rsidR="00FD40D3">
          <w:t xml:space="preserve">y </w:t>
        </w:r>
        <w:r w:rsidR="00A02299">
          <w:t xml:space="preserve">for thermoplastic and thermoset cable targets </w:t>
        </w:r>
        <w:r w:rsidR="00FD40D3">
          <w:t>is</w:t>
        </w:r>
        <w:r w:rsidR="00A02299">
          <w:t xml:space="preserve"> equal to </w:t>
        </w:r>
        <w:r w:rsidR="005B5A99">
          <w:t>15</w:t>
        </w:r>
      </w:ins>
      <w:r w:rsidR="003832EE">
        <w:t> </w:t>
      </w:r>
      <w:ins w:id="104" w:author="Author">
        <w:r w:rsidR="005B5A99">
          <w:t>MJ/m² and 30</w:t>
        </w:r>
        <w:r w:rsidR="003832EE">
          <w:t> </w:t>
        </w:r>
        <w:r w:rsidR="005B5A99">
          <w:t>MJ/m², respectively</w:t>
        </w:r>
        <w:r w:rsidR="00A620A1">
          <w:t>.</w:t>
        </w:r>
        <w:r w:rsidR="00AB3280">
          <w:t xml:space="preserve"> </w:t>
        </w:r>
        <w:r w:rsidR="00A92323">
          <w:t xml:space="preserve">If the </w:t>
        </w:r>
        <w:r w:rsidR="00003A6D">
          <w:t>transformer fault clearing times cannot be determine</w:t>
        </w:r>
        <w:r w:rsidR="00154E33">
          <w:t>d</w:t>
        </w:r>
        <w:r w:rsidR="00003A6D">
          <w:t>,</w:t>
        </w:r>
        <w:r w:rsidR="00154E33">
          <w:t xml:space="preserve"> the analyst </w:t>
        </w:r>
        <w:r w:rsidR="005067AE">
          <w:lastRenderedPageBreak/>
          <w:t xml:space="preserve">can </w:t>
        </w:r>
        <w:r w:rsidR="00230BF4">
          <w:t>use</w:t>
        </w:r>
        <w:r w:rsidR="005067AE">
          <w:t xml:space="preserve"> </w:t>
        </w:r>
        <w:r w:rsidR="00514643">
          <w:t>the most conservative</w:t>
        </w:r>
        <w:r w:rsidR="005067AE">
          <w:t xml:space="preserve"> </w:t>
        </w:r>
        <w:r w:rsidR="006A43A0">
          <w:t xml:space="preserve">vertical and </w:t>
        </w:r>
        <w:r w:rsidR="004773C6">
          <w:t>radial</w:t>
        </w:r>
        <w:r w:rsidR="006A43A0">
          <w:t xml:space="preserve"> </w:t>
        </w:r>
        <w:r w:rsidR="005067AE">
          <w:t xml:space="preserve">ZOI </w:t>
        </w:r>
        <w:r w:rsidR="00514643">
          <w:t>va</w:t>
        </w:r>
        <w:r w:rsidR="006A43A0">
          <w:t xml:space="preserve">lues </w:t>
        </w:r>
        <w:r w:rsidR="005067AE">
          <w:t xml:space="preserve">of </w:t>
        </w:r>
        <w:r w:rsidR="00923484">
          <w:t>4.5</w:t>
        </w:r>
      </w:ins>
      <w:r w:rsidR="00D45ADE">
        <w:t> </w:t>
      </w:r>
      <w:ins w:id="105" w:author="Author">
        <w:r w:rsidR="00923484">
          <w:t xml:space="preserve">ft. for thermoplastic cable </w:t>
        </w:r>
        <w:r w:rsidR="00D371CB">
          <w:t>targets</w:t>
        </w:r>
        <w:r w:rsidR="00923484">
          <w:t>, and 3.5</w:t>
        </w:r>
      </w:ins>
      <w:r w:rsidR="00D45ADE">
        <w:t> </w:t>
      </w:r>
      <w:ins w:id="106" w:author="Author">
        <w:r w:rsidR="00923484">
          <w:t>ft</w:t>
        </w:r>
        <w:r w:rsidR="00514643">
          <w:t>. for</w:t>
        </w:r>
        <w:r w:rsidR="00E65A45">
          <w:t xml:space="preserve"> thermoset cable targets. If the </w:t>
        </w:r>
        <w:r w:rsidR="00984A11">
          <w:t xml:space="preserve">power </w:t>
        </w:r>
        <w:r w:rsidR="002832DF">
          <w:t>transformer fault clearing time</w:t>
        </w:r>
        <w:r w:rsidR="008715DF">
          <w:t xml:space="preserve"> is available, </w:t>
        </w:r>
        <w:r w:rsidR="003B5DA1">
          <w:t>refined ZOI values</w:t>
        </w:r>
        <w:r w:rsidR="00BE195E">
          <w:t xml:space="preserve"> can be obtained from Table 10</w:t>
        </w:r>
        <w:r w:rsidR="002D046A">
          <w:t xml:space="preserve">-3 in NUREG-2262 </w:t>
        </w:r>
        <w:r w:rsidR="002A5E7A">
          <w:t xml:space="preserve">for switchgear HEAFs in </w:t>
        </w:r>
        <w:r w:rsidR="004E6E59">
          <w:t>z</w:t>
        </w:r>
        <w:r w:rsidR="002A5E7A">
          <w:t>one 1 and from Table 10-4</w:t>
        </w:r>
        <w:r w:rsidR="00AB2EF0">
          <w:t xml:space="preserve"> for switchgear HEAFs in </w:t>
        </w:r>
        <w:r w:rsidR="004E6E59">
          <w:t>z</w:t>
        </w:r>
        <w:r w:rsidR="00AB2EF0">
          <w:t>one 2.</w:t>
        </w:r>
      </w:ins>
    </w:p>
    <w:p w14:paraId="3BD63BDA" w14:textId="0D45F260" w:rsidR="00FC27FE" w:rsidRDefault="00D507DE" w:rsidP="000F42C8">
      <w:pPr>
        <w:pStyle w:val="BodyText"/>
        <w:rPr>
          <w:ins w:id="107" w:author="Author"/>
        </w:rPr>
      </w:pPr>
      <w:ins w:id="108" w:author="Author">
        <w:r>
          <w:t xml:space="preserve">For HEAFs in </w:t>
        </w:r>
        <w:r w:rsidR="009E3226">
          <w:t>switchgear (</w:t>
        </w:r>
        <w:r>
          <w:t>MV</w:t>
        </w:r>
        <w:r w:rsidR="009E3226">
          <w:t xml:space="preserve"> Zone 1 and 2), f</w:t>
        </w:r>
        <w:r w:rsidR="00B43093" w:rsidRPr="00B43093">
          <w:t xml:space="preserve">ire spread to switchgear vertical sections that are adjacent to where the HEAF initiated is postulated due to the potential for the arc to breach the shared boundary. A breach in the shared boundary could allow the HEAF and ensuing fire to expose the combustible contents of an adjacent section to an energy flux high enough to sustain ignition. </w:t>
        </w:r>
        <w:r w:rsidR="00FF515D" w:rsidRPr="00D2636F">
          <w:t xml:space="preserve">For a more detailed description of fire spread </w:t>
        </w:r>
        <w:r w:rsidR="00FF515D">
          <w:t xml:space="preserve">to adjacent switchgear </w:t>
        </w:r>
        <w:r w:rsidR="001C5938">
          <w:t xml:space="preserve">sections </w:t>
        </w:r>
        <w:r w:rsidR="00FF515D" w:rsidRPr="00D2636F">
          <w:t>see NUREG-2262 section 6.5.1.</w:t>
        </w:r>
      </w:ins>
    </w:p>
    <w:p w14:paraId="0327C06D" w14:textId="5B4C11FC" w:rsidR="00AB2EF0" w:rsidRPr="00404AFF" w:rsidRDefault="00AB2EF0" w:rsidP="0036564F">
      <w:pPr>
        <w:pStyle w:val="Heading3"/>
        <w:rPr>
          <w:ins w:id="109" w:author="Author"/>
        </w:rPr>
      </w:pPr>
      <w:ins w:id="110" w:author="Author">
        <w:r w:rsidRPr="00404AFF">
          <w:t>Frequenc</w:t>
        </w:r>
        <w:r>
          <w:t>y</w:t>
        </w:r>
        <w:r w:rsidRPr="00404AFF">
          <w:t xml:space="preserve"> and ZOI for </w:t>
        </w:r>
        <w:r>
          <w:t>Load Center</w:t>
        </w:r>
        <w:r w:rsidRPr="00404AFF">
          <w:t xml:space="preserve"> HEAFs</w:t>
        </w:r>
      </w:ins>
    </w:p>
    <w:p w14:paraId="5762452E" w14:textId="2B583F74" w:rsidR="00AB2EF0" w:rsidRDefault="006001CD" w:rsidP="00FC721D">
      <w:pPr>
        <w:pStyle w:val="BodyText"/>
        <w:rPr>
          <w:ins w:id="111" w:author="Author"/>
        </w:rPr>
      </w:pPr>
      <w:ins w:id="112" w:author="Author">
        <w:r>
          <w:t xml:space="preserve">HEAFs in load centers are in HEAF fault zone </w:t>
        </w:r>
        <w:r w:rsidR="008D26F5">
          <w:t xml:space="preserve">3. </w:t>
        </w:r>
        <w:r w:rsidR="002A0678">
          <w:t xml:space="preserve">Load center HEAFs are only postulated at the </w:t>
        </w:r>
        <w:r w:rsidR="00B453A4">
          <w:t>supply circuit breakers.</w:t>
        </w:r>
        <w:r w:rsidR="005564AF">
          <w:t xml:space="preserve"> </w:t>
        </w:r>
        <w:r w:rsidR="00ED1E4D">
          <w:t>To</w:t>
        </w:r>
        <w:r w:rsidR="005564AF">
          <w:t xml:space="preserve"> </w:t>
        </w:r>
        <w:r w:rsidR="00DC157C">
          <w:t xml:space="preserve">determine the per-unit </w:t>
        </w:r>
        <w:r w:rsidR="00CD4D1F">
          <w:t>FIF</w:t>
        </w:r>
        <w:r w:rsidR="00192C76">
          <w:t xml:space="preserve">, divide the </w:t>
        </w:r>
        <w:r w:rsidR="00E228C9">
          <w:t>plant-wide f</w:t>
        </w:r>
        <w:r w:rsidR="00F203E2">
          <w:t xml:space="preserve">requency </w:t>
        </w:r>
        <w:r w:rsidR="002E4560">
          <w:t>for load center HEAFs</w:t>
        </w:r>
        <w:r w:rsidR="00E228C9">
          <w:t xml:space="preserve"> </w:t>
        </w:r>
        <w:r w:rsidR="00BB3F78">
          <w:t>(</w:t>
        </w:r>
        <w:r w:rsidR="001C2E6B">
          <w:t>bin 16.a)</w:t>
        </w:r>
        <w:r w:rsidR="009D1861">
          <w:t xml:space="preserve">, which is equal to </w:t>
        </w:r>
        <w:r w:rsidR="0073533C">
          <w:t xml:space="preserve">5.32E-04, by the </w:t>
        </w:r>
        <w:r w:rsidR="00D90DCC">
          <w:t xml:space="preserve">total count of supply circuit breakers. </w:t>
        </w:r>
        <w:r w:rsidR="006257E6">
          <w:t>Table A3.1</w:t>
        </w:r>
        <w:r w:rsidR="004A0BF8">
          <w:t>, which</w:t>
        </w:r>
        <w:r w:rsidR="006257E6">
          <w:t xml:space="preserve"> </w:t>
        </w:r>
        <w:r w:rsidR="00613B69">
          <w:t>is based on Table 10-2 in NUREG-2262</w:t>
        </w:r>
        <w:r w:rsidR="008E5FE4">
          <w:t>,</w:t>
        </w:r>
        <w:r w:rsidR="00613B69" w:rsidDel="008E5FE4">
          <w:t xml:space="preserve"> </w:t>
        </w:r>
        <w:r w:rsidR="004117EC">
          <w:t>gives</w:t>
        </w:r>
        <w:r w:rsidR="00F118FE">
          <w:t xml:space="preserve"> screening ZOIs </w:t>
        </w:r>
        <w:r w:rsidR="000934BE">
          <w:t xml:space="preserve">for load center HEAFs </w:t>
        </w:r>
        <w:r w:rsidR="0044279F">
          <w:t xml:space="preserve">based on supply </w:t>
        </w:r>
        <w:r w:rsidR="00146C24">
          <w:t>circuit breaker location and target fragility.</w:t>
        </w:r>
      </w:ins>
    </w:p>
    <w:p w14:paraId="4CFD8931" w14:textId="77777777" w:rsidR="00C67C87" w:rsidRDefault="00C67C87" w:rsidP="00C67C87">
      <w:pPr>
        <w:rPr>
          <w:ins w:id="113" w:author="Author"/>
        </w:rPr>
      </w:pPr>
    </w:p>
    <w:tbl>
      <w:tblPr>
        <w:tblStyle w:val="TableGrid"/>
        <w:tblW w:w="0" w:type="auto"/>
        <w:jc w:val="center"/>
        <w:tblLook w:val="04A0" w:firstRow="1" w:lastRow="0" w:firstColumn="1" w:lastColumn="0" w:noHBand="0" w:noVBand="1"/>
      </w:tblPr>
      <w:tblGrid>
        <w:gridCol w:w="4643"/>
        <w:gridCol w:w="1252"/>
        <w:gridCol w:w="1110"/>
        <w:gridCol w:w="1080"/>
      </w:tblGrid>
      <w:tr w:rsidR="008B0276" w:rsidRPr="000C7429" w14:paraId="634FF9B3" w14:textId="77777777" w:rsidTr="00F14775">
        <w:trPr>
          <w:cantSplit/>
          <w:jc w:val="center"/>
          <w:ins w:id="114" w:author="Author"/>
        </w:trPr>
        <w:tc>
          <w:tcPr>
            <w:tcW w:w="8085"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2892B54" w14:textId="1FD72C21" w:rsidR="008B0276" w:rsidRPr="000C7429" w:rsidRDefault="008B0276" w:rsidP="003069ED">
            <w:pPr>
              <w:pStyle w:val="BodyText-table"/>
              <w:jc w:val="center"/>
              <w:rPr>
                <w:ins w:id="115" w:author="Author"/>
              </w:rPr>
            </w:pPr>
            <w:ins w:id="116" w:author="Author">
              <w:r w:rsidRPr="000C7429">
                <w:t xml:space="preserve">Table A3.1 – </w:t>
              </w:r>
              <w:r w:rsidR="00C67C87">
                <w:t>Screening</w:t>
              </w:r>
              <w:r w:rsidRPr="000C7429">
                <w:t xml:space="preserve"> ZOI</w:t>
              </w:r>
              <w:r w:rsidR="00C67C87">
                <w:t>s</w:t>
              </w:r>
              <w:r w:rsidRPr="000C7429">
                <w:t xml:space="preserve"> for </w:t>
              </w:r>
              <w:r w:rsidR="00F407DC">
                <w:t>Load Center HEAFs</w:t>
              </w:r>
            </w:ins>
          </w:p>
        </w:tc>
      </w:tr>
      <w:tr w:rsidR="008B0276" w:rsidRPr="000C7429" w14:paraId="5DADA68A" w14:textId="77777777" w:rsidTr="00F14775">
        <w:trPr>
          <w:cantSplit/>
          <w:jc w:val="center"/>
          <w:ins w:id="117" w:author="Author"/>
        </w:trPr>
        <w:tc>
          <w:tcPr>
            <w:tcW w:w="4643" w:type="dxa"/>
            <w:tcBorders>
              <w:top w:val="single" w:sz="12" w:space="0" w:color="auto"/>
              <w:left w:val="single" w:sz="12" w:space="0" w:color="auto"/>
              <w:bottom w:val="single" w:sz="12" w:space="0" w:color="auto"/>
              <w:right w:val="single" w:sz="4" w:space="0" w:color="auto"/>
            </w:tcBorders>
            <w:vAlign w:val="center"/>
          </w:tcPr>
          <w:p w14:paraId="0E2B2D1C" w14:textId="4F5C6CD0" w:rsidR="008B0276" w:rsidRPr="000C7429" w:rsidRDefault="00142606" w:rsidP="00FC721D">
            <w:pPr>
              <w:pStyle w:val="BodyText-table"/>
              <w:rPr>
                <w:ins w:id="118" w:author="Author"/>
              </w:rPr>
            </w:pPr>
            <w:ins w:id="119" w:author="Author">
              <w:r>
                <w:t>Circuit Breaker Location and Target Fragility</w:t>
              </w:r>
            </w:ins>
          </w:p>
        </w:tc>
        <w:tc>
          <w:tcPr>
            <w:tcW w:w="1252" w:type="dxa"/>
            <w:tcBorders>
              <w:top w:val="single" w:sz="12" w:space="0" w:color="auto"/>
              <w:left w:val="single" w:sz="4" w:space="0" w:color="auto"/>
              <w:bottom w:val="single" w:sz="12" w:space="0" w:color="auto"/>
              <w:right w:val="single" w:sz="4" w:space="0" w:color="auto"/>
            </w:tcBorders>
            <w:vAlign w:val="center"/>
          </w:tcPr>
          <w:p w14:paraId="6174C775" w14:textId="7C7DFE50" w:rsidR="00CA414F" w:rsidRDefault="00B9156D" w:rsidP="003069ED">
            <w:pPr>
              <w:pStyle w:val="BodyText-table"/>
              <w:jc w:val="center"/>
              <w:rPr>
                <w:ins w:id="120" w:author="Author"/>
              </w:rPr>
            </w:pPr>
            <w:ins w:id="121" w:author="Author">
              <w:r>
                <w:t>Back</w:t>
              </w:r>
              <w:r w:rsidR="003C7B6B">
                <w:t xml:space="preserve"> and</w:t>
              </w:r>
            </w:ins>
          </w:p>
          <w:p w14:paraId="296E56ED" w14:textId="240B52D0" w:rsidR="008B0276" w:rsidRPr="000C7429" w:rsidRDefault="00B9156D" w:rsidP="003069ED">
            <w:pPr>
              <w:pStyle w:val="BodyText-table"/>
              <w:jc w:val="center"/>
              <w:rPr>
                <w:ins w:id="122" w:author="Author"/>
              </w:rPr>
            </w:pPr>
            <w:ins w:id="123" w:author="Author">
              <w:r>
                <w:t>Front</w:t>
              </w:r>
            </w:ins>
          </w:p>
        </w:tc>
        <w:tc>
          <w:tcPr>
            <w:tcW w:w="1110" w:type="dxa"/>
            <w:tcBorders>
              <w:top w:val="single" w:sz="12" w:space="0" w:color="auto"/>
              <w:left w:val="single" w:sz="4" w:space="0" w:color="auto"/>
              <w:bottom w:val="single" w:sz="12" w:space="0" w:color="auto"/>
              <w:right w:val="single" w:sz="4" w:space="0" w:color="auto"/>
            </w:tcBorders>
            <w:vAlign w:val="center"/>
          </w:tcPr>
          <w:p w14:paraId="331FB8CF" w14:textId="77777777" w:rsidR="008B0276" w:rsidRDefault="00CA414F" w:rsidP="003069ED">
            <w:pPr>
              <w:pStyle w:val="BodyText-table"/>
              <w:jc w:val="center"/>
              <w:rPr>
                <w:ins w:id="124" w:author="Author"/>
              </w:rPr>
            </w:pPr>
            <w:ins w:id="125" w:author="Author">
              <w:r>
                <w:t>Side</w:t>
              </w:r>
            </w:ins>
          </w:p>
          <w:p w14:paraId="09098E14" w14:textId="17824DD2" w:rsidR="00CA414F" w:rsidRPr="000C7429" w:rsidRDefault="00CA414F" w:rsidP="003069ED">
            <w:pPr>
              <w:pStyle w:val="BodyText-table"/>
              <w:jc w:val="center"/>
              <w:rPr>
                <w:ins w:id="126" w:author="Author"/>
              </w:rPr>
            </w:pPr>
            <w:ins w:id="127" w:author="Author">
              <w:r>
                <w:t>(ft.)</w:t>
              </w:r>
            </w:ins>
          </w:p>
        </w:tc>
        <w:tc>
          <w:tcPr>
            <w:tcW w:w="1080" w:type="dxa"/>
            <w:tcBorders>
              <w:top w:val="single" w:sz="12" w:space="0" w:color="auto"/>
              <w:left w:val="single" w:sz="4" w:space="0" w:color="auto"/>
              <w:bottom w:val="single" w:sz="12" w:space="0" w:color="auto"/>
              <w:right w:val="single" w:sz="12" w:space="0" w:color="auto"/>
            </w:tcBorders>
            <w:vAlign w:val="center"/>
          </w:tcPr>
          <w:p w14:paraId="2DD9FA80" w14:textId="77777777" w:rsidR="008B0276" w:rsidRDefault="00CA414F" w:rsidP="003069ED">
            <w:pPr>
              <w:pStyle w:val="BodyText-table"/>
              <w:jc w:val="center"/>
              <w:rPr>
                <w:ins w:id="128" w:author="Author"/>
              </w:rPr>
            </w:pPr>
            <w:ins w:id="129" w:author="Author">
              <w:r>
                <w:t>Top</w:t>
              </w:r>
            </w:ins>
          </w:p>
          <w:p w14:paraId="4E9C4FC9" w14:textId="67E586A2" w:rsidR="00CA414F" w:rsidRPr="000C7429" w:rsidRDefault="00CA414F" w:rsidP="003069ED">
            <w:pPr>
              <w:pStyle w:val="BodyText-table"/>
              <w:jc w:val="center"/>
              <w:rPr>
                <w:ins w:id="130" w:author="Author"/>
              </w:rPr>
            </w:pPr>
            <w:ins w:id="131" w:author="Author">
              <w:r>
                <w:t>(ft.)</w:t>
              </w:r>
            </w:ins>
          </w:p>
        </w:tc>
      </w:tr>
      <w:tr w:rsidR="008B0276" w:rsidRPr="000C7429" w14:paraId="38851152" w14:textId="77777777" w:rsidTr="00F14775">
        <w:trPr>
          <w:cantSplit/>
          <w:jc w:val="center"/>
          <w:ins w:id="132" w:author="Author"/>
        </w:trPr>
        <w:tc>
          <w:tcPr>
            <w:tcW w:w="4643" w:type="dxa"/>
            <w:tcBorders>
              <w:top w:val="single" w:sz="12" w:space="0" w:color="auto"/>
              <w:left w:val="single" w:sz="12" w:space="0" w:color="auto"/>
            </w:tcBorders>
            <w:vAlign w:val="center"/>
          </w:tcPr>
          <w:p w14:paraId="69DAD1C6" w14:textId="6DFE17DE" w:rsidR="008B0276" w:rsidRPr="000C7429" w:rsidRDefault="00BF667C" w:rsidP="00FC721D">
            <w:pPr>
              <w:pStyle w:val="BodyText-table"/>
              <w:rPr>
                <w:ins w:id="133" w:author="Author"/>
              </w:rPr>
            </w:pPr>
            <w:ins w:id="134" w:author="Author">
              <w:r>
                <w:t>End location, upper elevation: 15 MJ/m²</w:t>
              </w:r>
              <w:r w:rsidR="00A31A6E">
                <w:t xml:space="preserve"> (TP)</w:t>
              </w:r>
            </w:ins>
          </w:p>
        </w:tc>
        <w:tc>
          <w:tcPr>
            <w:tcW w:w="1252" w:type="dxa"/>
            <w:tcBorders>
              <w:top w:val="single" w:sz="12" w:space="0" w:color="auto"/>
            </w:tcBorders>
            <w:vAlign w:val="center"/>
          </w:tcPr>
          <w:p w14:paraId="0AAE8A60" w14:textId="1A4EB16C" w:rsidR="008B0276" w:rsidRPr="000C7429" w:rsidRDefault="00CA414F" w:rsidP="003069ED">
            <w:pPr>
              <w:pStyle w:val="BodyText-table"/>
              <w:jc w:val="center"/>
              <w:rPr>
                <w:ins w:id="135" w:author="Author"/>
              </w:rPr>
            </w:pPr>
            <w:ins w:id="136" w:author="Author">
              <w:r>
                <w:t>None</w:t>
              </w:r>
            </w:ins>
          </w:p>
        </w:tc>
        <w:tc>
          <w:tcPr>
            <w:tcW w:w="1110" w:type="dxa"/>
            <w:tcBorders>
              <w:top w:val="single" w:sz="12" w:space="0" w:color="auto"/>
            </w:tcBorders>
            <w:vAlign w:val="center"/>
          </w:tcPr>
          <w:p w14:paraId="64FF3880" w14:textId="4A595E77" w:rsidR="008B0276" w:rsidRPr="000C7429" w:rsidRDefault="00AC55F4" w:rsidP="003069ED">
            <w:pPr>
              <w:pStyle w:val="BodyText-table"/>
              <w:jc w:val="center"/>
              <w:rPr>
                <w:ins w:id="137" w:author="Author"/>
              </w:rPr>
            </w:pPr>
            <w:ins w:id="138" w:author="Author">
              <w:r>
                <w:t>2.5</w:t>
              </w:r>
            </w:ins>
          </w:p>
        </w:tc>
        <w:tc>
          <w:tcPr>
            <w:tcW w:w="1080" w:type="dxa"/>
            <w:tcBorders>
              <w:top w:val="single" w:sz="12" w:space="0" w:color="auto"/>
              <w:right w:val="single" w:sz="12" w:space="0" w:color="auto"/>
            </w:tcBorders>
            <w:vAlign w:val="center"/>
          </w:tcPr>
          <w:p w14:paraId="2E27661C" w14:textId="18C8FEEB" w:rsidR="008B0276" w:rsidRPr="000C7429" w:rsidRDefault="003C7B6B" w:rsidP="003069ED">
            <w:pPr>
              <w:pStyle w:val="BodyText-table"/>
              <w:jc w:val="center"/>
              <w:rPr>
                <w:ins w:id="139" w:author="Author"/>
              </w:rPr>
            </w:pPr>
            <w:ins w:id="140" w:author="Author">
              <w:r>
                <w:t>2</w:t>
              </w:r>
            </w:ins>
          </w:p>
        </w:tc>
      </w:tr>
      <w:tr w:rsidR="00A31A6E" w:rsidRPr="000C7429" w14:paraId="1262ECA4" w14:textId="77777777" w:rsidTr="00F14775">
        <w:trPr>
          <w:cantSplit/>
          <w:jc w:val="center"/>
          <w:ins w:id="141" w:author="Author"/>
        </w:trPr>
        <w:tc>
          <w:tcPr>
            <w:tcW w:w="4643" w:type="dxa"/>
            <w:tcBorders>
              <w:left w:val="single" w:sz="12" w:space="0" w:color="auto"/>
            </w:tcBorders>
            <w:vAlign w:val="center"/>
          </w:tcPr>
          <w:p w14:paraId="63F645C3" w14:textId="6E1A1565" w:rsidR="00A31A6E" w:rsidRPr="000C7429" w:rsidRDefault="00A31A6E" w:rsidP="00FC721D">
            <w:pPr>
              <w:pStyle w:val="BodyText-table"/>
              <w:rPr>
                <w:ins w:id="142" w:author="Author"/>
              </w:rPr>
            </w:pPr>
            <w:ins w:id="143" w:author="Author">
              <w:r>
                <w:t>End location, upper elevation: 30 MJ/m² (T</w:t>
              </w:r>
              <w:r w:rsidR="00255C71">
                <w:t>S</w:t>
              </w:r>
              <w:r>
                <w:t>)</w:t>
              </w:r>
            </w:ins>
          </w:p>
        </w:tc>
        <w:tc>
          <w:tcPr>
            <w:tcW w:w="1252" w:type="dxa"/>
            <w:vAlign w:val="center"/>
          </w:tcPr>
          <w:p w14:paraId="79DF34E9" w14:textId="13C3A2D4" w:rsidR="00A31A6E" w:rsidRPr="000C7429" w:rsidRDefault="00A31A6E" w:rsidP="003069ED">
            <w:pPr>
              <w:pStyle w:val="BodyText-table"/>
              <w:jc w:val="center"/>
              <w:rPr>
                <w:ins w:id="144" w:author="Author"/>
              </w:rPr>
            </w:pPr>
            <w:ins w:id="145" w:author="Author">
              <w:r>
                <w:t>None</w:t>
              </w:r>
            </w:ins>
          </w:p>
        </w:tc>
        <w:tc>
          <w:tcPr>
            <w:tcW w:w="1110" w:type="dxa"/>
            <w:vAlign w:val="center"/>
          </w:tcPr>
          <w:p w14:paraId="02FDBE24" w14:textId="592D1643" w:rsidR="00A31A6E" w:rsidRPr="000C7429" w:rsidRDefault="00A31A6E" w:rsidP="003069ED">
            <w:pPr>
              <w:pStyle w:val="BodyText-table"/>
              <w:jc w:val="center"/>
              <w:rPr>
                <w:ins w:id="146" w:author="Author"/>
              </w:rPr>
            </w:pPr>
            <w:ins w:id="147" w:author="Author">
              <w:r>
                <w:t>1.5</w:t>
              </w:r>
            </w:ins>
          </w:p>
        </w:tc>
        <w:tc>
          <w:tcPr>
            <w:tcW w:w="1080" w:type="dxa"/>
            <w:tcBorders>
              <w:right w:val="single" w:sz="12" w:space="0" w:color="auto"/>
            </w:tcBorders>
            <w:vAlign w:val="center"/>
          </w:tcPr>
          <w:p w14:paraId="5B742958" w14:textId="28941D8B" w:rsidR="00A31A6E" w:rsidRPr="000C7429" w:rsidRDefault="00A31A6E" w:rsidP="003069ED">
            <w:pPr>
              <w:pStyle w:val="BodyText-table"/>
              <w:jc w:val="center"/>
              <w:rPr>
                <w:ins w:id="148" w:author="Author"/>
              </w:rPr>
            </w:pPr>
            <w:ins w:id="149" w:author="Author">
              <w:r>
                <w:t>1</w:t>
              </w:r>
            </w:ins>
          </w:p>
        </w:tc>
      </w:tr>
      <w:tr w:rsidR="00A31A6E" w:rsidRPr="000C7429" w14:paraId="17982A88" w14:textId="77777777" w:rsidTr="00F14775">
        <w:trPr>
          <w:cantSplit/>
          <w:jc w:val="center"/>
          <w:ins w:id="150" w:author="Author"/>
        </w:trPr>
        <w:tc>
          <w:tcPr>
            <w:tcW w:w="4643" w:type="dxa"/>
            <w:tcBorders>
              <w:left w:val="single" w:sz="12" w:space="0" w:color="auto"/>
            </w:tcBorders>
            <w:vAlign w:val="center"/>
          </w:tcPr>
          <w:p w14:paraId="781D079F" w14:textId="6CC24367" w:rsidR="00A31A6E" w:rsidRPr="000C7429" w:rsidRDefault="00A31A6E" w:rsidP="00FC721D">
            <w:pPr>
              <w:pStyle w:val="BodyText-table"/>
              <w:rPr>
                <w:ins w:id="151" w:author="Author"/>
              </w:rPr>
            </w:pPr>
            <w:ins w:id="152" w:author="Author">
              <w:r>
                <w:t xml:space="preserve">End location, </w:t>
              </w:r>
              <w:r w:rsidR="008A7B19">
                <w:t>lower</w:t>
              </w:r>
              <w:r>
                <w:t xml:space="preserve"> elevation: 15 MJ/m² (TP)</w:t>
              </w:r>
            </w:ins>
          </w:p>
        </w:tc>
        <w:tc>
          <w:tcPr>
            <w:tcW w:w="1252" w:type="dxa"/>
            <w:vAlign w:val="center"/>
          </w:tcPr>
          <w:p w14:paraId="0CBA59DF" w14:textId="442A360D" w:rsidR="00A31A6E" w:rsidRPr="000C7429" w:rsidRDefault="00A31A6E" w:rsidP="003069ED">
            <w:pPr>
              <w:pStyle w:val="BodyText-table"/>
              <w:jc w:val="center"/>
              <w:rPr>
                <w:ins w:id="153" w:author="Author"/>
              </w:rPr>
            </w:pPr>
            <w:ins w:id="154" w:author="Author">
              <w:r>
                <w:t>None</w:t>
              </w:r>
            </w:ins>
          </w:p>
        </w:tc>
        <w:tc>
          <w:tcPr>
            <w:tcW w:w="1110" w:type="dxa"/>
            <w:vAlign w:val="center"/>
          </w:tcPr>
          <w:p w14:paraId="64168445" w14:textId="425B0E8E" w:rsidR="00A31A6E" w:rsidRPr="000C7429" w:rsidRDefault="00A31A6E" w:rsidP="003069ED">
            <w:pPr>
              <w:pStyle w:val="BodyText-table"/>
              <w:jc w:val="center"/>
              <w:rPr>
                <w:ins w:id="155" w:author="Author"/>
              </w:rPr>
            </w:pPr>
            <w:ins w:id="156" w:author="Author">
              <w:r>
                <w:t>2.5</w:t>
              </w:r>
            </w:ins>
          </w:p>
        </w:tc>
        <w:tc>
          <w:tcPr>
            <w:tcW w:w="1080" w:type="dxa"/>
            <w:tcBorders>
              <w:right w:val="single" w:sz="12" w:space="0" w:color="auto"/>
            </w:tcBorders>
            <w:vAlign w:val="center"/>
          </w:tcPr>
          <w:p w14:paraId="4EDD371D" w14:textId="023FACFB" w:rsidR="00A31A6E" w:rsidRPr="000C7429" w:rsidRDefault="00A31A6E" w:rsidP="003069ED">
            <w:pPr>
              <w:pStyle w:val="BodyText-table"/>
              <w:jc w:val="center"/>
              <w:rPr>
                <w:ins w:id="157" w:author="Author"/>
              </w:rPr>
            </w:pPr>
            <w:ins w:id="158" w:author="Author">
              <w:r>
                <w:t>None</w:t>
              </w:r>
            </w:ins>
          </w:p>
        </w:tc>
      </w:tr>
      <w:tr w:rsidR="00A31A6E" w:rsidRPr="000C7429" w14:paraId="6EA2886F" w14:textId="77777777" w:rsidTr="00F14775">
        <w:trPr>
          <w:cantSplit/>
          <w:jc w:val="center"/>
          <w:ins w:id="159" w:author="Author"/>
        </w:trPr>
        <w:tc>
          <w:tcPr>
            <w:tcW w:w="4643" w:type="dxa"/>
            <w:tcBorders>
              <w:left w:val="single" w:sz="12" w:space="0" w:color="auto"/>
            </w:tcBorders>
            <w:vAlign w:val="center"/>
          </w:tcPr>
          <w:p w14:paraId="43A45276" w14:textId="72418AA1" w:rsidR="00A31A6E" w:rsidRPr="000C7429" w:rsidRDefault="00A31A6E" w:rsidP="00FC721D">
            <w:pPr>
              <w:pStyle w:val="BodyText-table"/>
              <w:rPr>
                <w:ins w:id="160" w:author="Author"/>
              </w:rPr>
            </w:pPr>
            <w:ins w:id="161" w:author="Author">
              <w:r>
                <w:t xml:space="preserve">End location, </w:t>
              </w:r>
              <w:r w:rsidR="008A7B19">
                <w:t>lower</w:t>
              </w:r>
              <w:r>
                <w:t xml:space="preserve"> elevation: 30 MJ/m² (T</w:t>
              </w:r>
              <w:r w:rsidR="00255C71">
                <w:t>S</w:t>
              </w:r>
              <w:r>
                <w:t>)</w:t>
              </w:r>
            </w:ins>
          </w:p>
        </w:tc>
        <w:tc>
          <w:tcPr>
            <w:tcW w:w="1252" w:type="dxa"/>
            <w:vAlign w:val="center"/>
          </w:tcPr>
          <w:p w14:paraId="11FC5568" w14:textId="3F647470" w:rsidR="00A31A6E" w:rsidRPr="000C7429" w:rsidRDefault="00A31A6E" w:rsidP="003069ED">
            <w:pPr>
              <w:pStyle w:val="BodyText-table"/>
              <w:jc w:val="center"/>
              <w:rPr>
                <w:ins w:id="162" w:author="Author"/>
              </w:rPr>
            </w:pPr>
            <w:ins w:id="163" w:author="Author">
              <w:r>
                <w:t>None</w:t>
              </w:r>
            </w:ins>
          </w:p>
        </w:tc>
        <w:tc>
          <w:tcPr>
            <w:tcW w:w="1110" w:type="dxa"/>
            <w:vAlign w:val="center"/>
          </w:tcPr>
          <w:p w14:paraId="186536C6" w14:textId="3E58E32F" w:rsidR="00A31A6E" w:rsidRPr="000C7429" w:rsidRDefault="00A31A6E" w:rsidP="003069ED">
            <w:pPr>
              <w:pStyle w:val="BodyText-table"/>
              <w:jc w:val="center"/>
              <w:rPr>
                <w:ins w:id="164" w:author="Author"/>
              </w:rPr>
            </w:pPr>
            <w:ins w:id="165" w:author="Author">
              <w:r>
                <w:t>1.5</w:t>
              </w:r>
            </w:ins>
          </w:p>
        </w:tc>
        <w:tc>
          <w:tcPr>
            <w:tcW w:w="1080" w:type="dxa"/>
            <w:tcBorders>
              <w:right w:val="single" w:sz="12" w:space="0" w:color="auto"/>
            </w:tcBorders>
            <w:vAlign w:val="center"/>
          </w:tcPr>
          <w:p w14:paraId="7DF3020C" w14:textId="1094868F" w:rsidR="00A31A6E" w:rsidRPr="000C7429" w:rsidRDefault="00A31A6E" w:rsidP="003069ED">
            <w:pPr>
              <w:pStyle w:val="BodyText-table"/>
              <w:jc w:val="center"/>
              <w:rPr>
                <w:ins w:id="166" w:author="Author"/>
              </w:rPr>
            </w:pPr>
            <w:ins w:id="167" w:author="Author">
              <w:r>
                <w:t>None</w:t>
              </w:r>
            </w:ins>
          </w:p>
        </w:tc>
      </w:tr>
      <w:tr w:rsidR="00290755" w:rsidRPr="000C7429" w14:paraId="2E138B39" w14:textId="77777777" w:rsidTr="00F14775">
        <w:trPr>
          <w:cantSplit/>
          <w:jc w:val="center"/>
          <w:ins w:id="168" w:author="Author"/>
        </w:trPr>
        <w:tc>
          <w:tcPr>
            <w:tcW w:w="4643" w:type="dxa"/>
            <w:tcBorders>
              <w:left w:val="single" w:sz="12" w:space="0" w:color="auto"/>
            </w:tcBorders>
            <w:vAlign w:val="center"/>
          </w:tcPr>
          <w:p w14:paraId="6C58F0C0" w14:textId="43C8FEB0" w:rsidR="00290755" w:rsidRPr="000C7429" w:rsidRDefault="00290755" w:rsidP="00FC721D">
            <w:pPr>
              <w:pStyle w:val="BodyText-table"/>
              <w:rPr>
                <w:ins w:id="169" w:author="Author"/>
              </w:rPr>
            </w:pPr>
            <w:ins w:id="170" w:author="Author">
              <w:r>
                <w:t>Interior, upper elevation: 15 MJ/m² (TP)</w:t>
              </w:r>
            </w:ins>
          </w:p>
        </w:tc>
        <w:tc>
          <w:tcPr>
            <w:tcW w:w="1252" w:type="dxa"/>
            <w:vAlign w:val="center"/>
          </w:tcPr>
          <w:p w14:paraId="2B18DB48" w14:textId="6F08645E" w:rsidR="00290755" w:rsidRPr="000C7429" w:rsidRDefault="00290755" w:rsidP="003069ED">
            <w:pPr>
              <w:pStyle w:val="BodyText-table"/>
              <w:jc w:val="center"/>
              <w:rPr>
                <w:ins w:id="171" w:author="Author"/>
              </w:rPr>
            </w:pPr>
            <w:ins w:id="172" w:author="Author">
              <w:r>
                <w:t>None</w:t>
              </w:r>
            </w:ins>
          </w:p>
        </w:tc>
        <w:tc>
          <w:tcPr>
            <w:tcW w:w="1110" w:type="dxa"/>
            <w:vAlign w:val="center"/>
          </w:tcPr>
          <w:p w14:paraId="73A1116D" w14:textId="3EAA1C91" w:rsidR="00290755" w:rsidRPr="000C7429" w:rsidRDefault="00290755" w:rsidP="003069ED">
            <w:pPr>
              <w:pStyle w:val="BodyText-table"/>
              <w:jc w:val="center"/>
              <w:rPr>
                <w:ins w:id="173" w:author="Author"/>
              </w:rPr>
            </w:pPr>
            <w:ins w:id="174" w:author="Author">
              <w:r>
                <w:t>None</w:t>
              </w:r>
            </w:ins>
          </w:p>
        </w:tc>
        <w:tc>
          <w:tcPr>
            <w:tcW w:w="1080" w:type="dxa"/>
            <w:tcBorders>
              <w:right w:val="single" w:sz="12" w:space="0" w:color="auto"/>
            </w:tcBorders>
            <w:vAlign w:val="center"/>
          </w:tcPr>
          <w:p w14:paraId="05266C40" w14:textId="0C4ABBBC" w:rsidR="00290755" w:rsidRPr="000C7429" w:rsidRDefault="00290755" w:rsidP="003069ED">
            <w:pPr>
              <w:pStyle w:val="BodyText-table"/>
              <w:jc w:val="center"/>
              <w:rPr>
                <w:ins w:id="175" w:author="Author"/>
              </w:rPr>
            </w:pPr>
            <w:ins w:id="176" w:author="Author">
              <w:r>
                <w:t>2</w:t>
              </w:r>
            </w:ins>
          </w:p>
        </w:tc>
      </w:tr>
      <w:tr w:rsidR="00290755" w:rsidRPr="000C7429" w14:paraId="20C3F597" w14:textId="77777777" w:rsidTr="00F14775">
        <w:trPr>
          <w:cantSplit/>
          <w:jc w:val="center"/>
          <w:ins w:id="177" w:author="Author"/>
        </w:trPr>
        <w:tc>
          <w:tcPr>
            <w:tcW w:w="4643" w:type="dxa"/>
            <w:tcBorders>
              <w:left w:val="single" w:sz="12" w:space="0" w:color="auto"/>
            </w:tcBorders>
            <w:vAlign w:val="center"/>
          </w:tcPr>
          <w:p w14:paraId="3ED0D77C" w14:textId="76F867FB" w:rsidR="00290755" w:rsidRPr="000C7429" w:rsidRDefault="00290755" w:rsidP="00FC721D">
            <w:pPr>
              <w:pStyle w:val="BodyText-table"/>
              <w:rPr>
                <w:ins w:id="178" w:author="Author"/>
              </w:rPr>
            </w:pPr>
            <w:ins w:id="179" w:author="Author">
              <w:r>
                <w:t>Interior, upper elevation: 30 MJ/m² (T</w:t>
              </w:r>
              <w:r w:rsidR="00255C71">
                <w:t>S</w:t>
              </w:r>
              <w:r>
                <w:t>)</w:t>
              </w:r>
            </w:ins>
          </w:p>
        </w:tc>
        <w:tc>
          <w:tcPr>
            <w:tcW w:w="1252" w:type="dxa"/>
            <w:vAlign w:val="center"/>
          </w:tcPr>
          <w:p w14:paraId="6CE7785A" w14:textId="7F7C4FA2" w:rsidR="00290755" w:rsidRPr="000C7429" w:rsidRDefault="00290755" w:rsidP="003069ED">
            <w:pPr>
              <w:pStyle w:val="BodyText-table"/>
              <w:jc w:val="center"/>
              <w:rPr>
                <w:ins w:id="180" w:author="Author"/>
              </w:rPr>
            </w:pPr>
            <w:ins w:id="181" w:author="Author">
              <w:r>
                <w:t>None</w:t>
              </w:r>
            </w:ins>
          </w:p>
        </w:tc>
        <w:tc>
          <w:tcPr>
            <w:tcW w:w="1110" w:type="dxa"/>
            <w:vAlign w:val="center"/>
          </w:tcPr>
          <w:p w14:paraId="0700F967" w14:textId="48DB62FE" w:rsidR="00290755" w:rsidRPr="000C7429" w:rsidRDefault="00290755" w:rsidP="003069ED">
            <w:pPr>
              <w:pStyle w:val="BodyText-table"/>
              <w:jc w:val="center"/>
              <w:rPr>
                <w:ins w:id="182" w:author="Author"/>
              </w:rPr>
            </w:pPr>
            <w:ins w:id="183" w:author="Author">
              <w:r>
                <w:t>None</w:t>
              </w:r>
            </w:ins>
          </w:p>
        </w:tc>
        <w:tc>
          <w:tcPr>
            <w:tcW w:w="1080" w:type="dxa"/>
            <w:tcBorders>
              <w:right w:val="single" w:sz="12" w:space="0" w:color="auto"/>
            </w:tcBorders>
            <w:vAlign w:val="center"/>
          </w:tcPr>
          <w:p w14:paraId="4B6C9CB0" w14:textId="12AFA3A4" w:rsidR="00290755" w:rsidRPr="000C7429" w:rsidRDefault="00290755" w:rsidP="003069ED">
            <w:pPr>
              <w:pStyle w:val="BodyText-table"/>
              <w:jc w:val="center"/>
              <w:rPr>
                <w:ins w:id="184" w:author="Author"/>
              </w:rPr>
            </w:pPr>
            <w:ins w:id="185" w:author="Author">
              <w:r>
                <w:t>1</w:t>
              </w:r>
            </w:ins>
          </w:p>
        </w:tc>
      </w:tr>
      <w:tr w:rsidR="00290755" w:rsidRPr="000C7429" w14:paraId="03C52D6B" w14:textId="77777777" w:rsidTr="00F14775">
        <w:trPr>
          <w:cantSplit/>
          <w:jc w:val="center"/>
          <w:ins w:id="186" w:author="Author"/>
        </w:trPr>
        <w:tc>
          <w:tcPr>
            <w:tcW w:w="4643" w:type="dxa"/>
            <w:tcBorders>
              <w:left w:val="single" w:sz="12" w:space="0" w:color="auto"/>
            </w:tcBorders>
            <w:vAlign w:val="center"/>
          </w:tcPr>
          <w:p w14:paraId="36266599" w14:textId="20FD5489" w:rsidR="00290755" w:rsidRPr="000C7429" w:rsidRDefault="00290755" w:rsidP="00FC721D">
            <w:pPr>
              <w:pStyle w:val="BodyText-table"/>
              <w:rPr>
                <w:ins w:id="187" w:author="Author"/>
              </w:rPr>
            </w:pPr>
            <w:ins w:id="188" w:author="Author">
              <w:r>
                <w:t>Interior, lower elevation: 15 MJ/m² (TP)</w:t>
              </w:r>
            </w:ins>
          </w:p>
        </w:tc>
        <w:tc>
          <w:tcPr>
            <w:tcW w:w="1252" w:type="dxa"/>
            <w:vAlign w:val="center"/>
          </w:tcPr>
          <w:p w14:paraId="7A14756C" w14:textId="100EFB71" w:rsidR="00290755" w:rsidRPr="000C7429" w:rsidRDefault="00290755" w:rsidP="003069ED">
            <w:pPr>
              <w:pStyle w:val="BodyText-table"/>
              <w:jc w:val="center"/>
              <w:rPr>
                <w:ins w:id="189" w:author="Author"/>
              </w:rPr>
            </w:pPr>
            <w:ins w:id="190" w:author="Author">
              <w:r>
                <w:t>None</w:t>
              </w:r>
            </w:ins>
          </w:p>
        </w:tc>
        <w:tc>
          <w:tcPr>
            <w:tcW w:w="1110" w:type="dxa"/>
            <w:vAlign w:val="center"/>
          </w:tcPr>
          <w:p w14:paraId="7DE99E13" w14:textId="55FCF1A9" w:rsidR="00290755" w:rsidRPr="000C7429" w:rsidRDefault="00290755" w:rsidP="003069ED">
            <w:pPr>
              <w:pStyle w:val="BodyText-table"/>
              <w:jc w:val="center"/>
              <w:rPr>
                <w:ins w:id="191" w:author="Author"/>
              </w:rPr>
            </w:pPr>
            <w:ins w:id="192" w:author="Author">
              <w:r>
                <w:t>None</w:t>
              </w:r>
            </w:ins>
          </w:p>
        </w:tc>
        <w:tc>
          <w:tcPr>
            <w:tcW w:w="1080" w:type="dxa"/>
            <w:tcBorders>
              <w:right w:val="single" w:sz="12" w:space="0" w:color="auto"/>
            </w:tcBorders>
            <w:vAlign w:val="center"/>
          </w:tcPr>
          <w:p w14:paraId="06624A33" w14:textId="4E1CAFAE" w:rsidR="00290755" w:rsidRPr="000C7429" w:rsidRDefault="00290755" w:rsidP="003069ED">
            <w:pPr>
              <w:pStyle w:val="BodyText-table"/>
              <w:jc w:val="center"/>
              <w:rPr>
                <w:ins w:id="193" w:author="Author"/>
              </w:rPr>
            </w:pPr>
            <w:ins w:id="194" w:author="Author">
              <w:r>
                <w:t>None</w:t>
              </w:r>
            </w:ins>
          </w:p>
        </w:tc>
      </w:tr>
      <w:tr w:rsidR="00290755" w:rsidRPr="000C7429" w14:paraId="5C1D7BA6" w14:textId="77777777" w:rsidTr="00F14775">
        <w:trPr>
          <w:cantSplit/>
          <w:jc w:val="center"/>
          <w:ins w:id="195" w:author="Author"/>
        </w:trPr>
        <w:tc>
          <w:tcPr>
            <w:tcW w:w="4643" w:type="dxa"/>
            <w:tcBorders>
              <w:left w:val="single" w:sz="12" w:space="0" w:color="auto"/>
              <w:bottom w:val="single" w:sz="12" w:space="0" w:color="auto"/>
            </w:tcBorders>
            <w:vAlign w:val="center"/>
          </w:tcPr>
          <w:p w14:paraId="3E6C1FC3" w14:textId="5C3CE40B" w:rsidR="00290755" w:rsidRPr="000C7429" w:rsidRDefault="00290755" w:rsidP="00FC721D">
            <w:pPr>
              <w:pStyle w:val="BodyText-table"/>
              <w:rPr>
                <w:ins w:id="196" w:author="Author"/>
              </w:rPr>
            </w:pPr>
            <w:ins w:id="197" w:author="Author">
              <w:r>
                <w:t>Interior, lower elevation: 30 MJ/m² (T</w:t>
              </w:r>
              <w:r w:rsidR="00255C71">
                <w:t>S</w:t>
              </w:r>
              <w:r>
                <w:t>)</w:t>
              </w:r>
            </w:ins>
          </w:p>
        </w:tc>
        <w:tc>
          <w:tcPr>
            <w:tcW w:w="1252" w:type="dxa"/>
            <w:tcBorders>
              <w:bottom w:val="single" w:sz="12" w:space="0" w:color="auto"/>
            </w:tcBorders>
            <w:vAlign w:val="center"/>
          </w:tcPr>
          <w:p w14:paraId="550B5707" w14:textId="6CF814A0" w:rsidR="00290755" w:rsidRPr="000C7429" w:rsidRDefault="00290755" w:rsidP="003069ED">
            <w:pPr>
              <w:pStyle w:val="BodyText-table"/>
              <w:jc w:val="center"/>
              <w:rPr>
                <w:ins w:id="198" w:author="Author"/>
              </w:rPr>
            </w:pPr>
            <w:ins w:id="199" w:author="Author">
              <w:r>
                <w:t>None</w:t>
              </w:r>
            </w:ins>
          </w:p>
        </w:tc>
        <w:tc>
          <w:tcPr>
            <w:tcW w:w="1110" w:type="dxa"/>
            <w:tcBorders>
              <w:bottom w:val="single" w:sz="12" w:space="0" w:color="auto"/>
            </w:tcBorders>
            <w:vAlign w:val="center"/>
          </w:tcPr>
          <w:p w14:paraId="2F16838E" w14:textId="366CDBD6" w:rsidR="00290755" w:rsidRPr="000C7429" w:rsidRDefault="00290755" w:rsidP="003069ED">
            <w:pPr>
              <w:pStyle w:val="BodyText-table"/>
              <w:jc w:val="center"/>
              <w:rPr>
                <w:ins w:id="200" w:author="Author"/>
              </w:rPr>
            </w:pPr>
            <w:ins w:id="201" w:author="Author">
              <w:r>
                <w:t>None</w:t>
              </w:r>
            </w:ins>
          </w:p>
        </w:tc>
        <w:tc>
          <w:tcPr>
            <w:tcW w:w="1080" w:type="dxa"/>
            <w:tcBorders>
              <w:bottom w:val="single" w:sz="12" w:space="0" w:color="auto"/>
              <w:right w:val="single" w:sz="12" w:space="0" w:color="auto"/>
            </w:tcBorders>
            <w:vAlign w:val="center"/>
          </w:tcPr>
          <w:p w14:paraId="0DC1BA87" w14:textId="5355762B" w:rsidR="00290755" w:rsidRPr="000C7429" w:rsidRDefault="00290755" w:rsidP="003069ED">
            <w:pPr>
              <w:pStyle w:val="BodyText-table"/>
              <w:jc w:val="center"/>
              <w:rPr>
                <w:ins w:id="202" w:author="Author"/>
              </w:rPr>
            </w:pPr>
            <w:ins w:id="203" w:author="Author">
              <w:r>
                <w:t>None</w:t>
              </w:r>
            </w:ins>
          </w:p>
        </w:tc>
      </w:tr>
    </w:tbl>
    <w:p w14:paraId="661C98D5" w14:textId="17A80595" w:rsidR="004117EC" w:rsidRDefault="004117EC" w:rsidP="008B0276">
      <w:pPr>
        <w:jc w:val="center"/>
        <w:rPr>
          <w:ins w:id="204" w:author="Author"/>
        </w:rPr>
      </w:pPr>
    </w:p>
    <w:p w14:paraId="0FBC295F" w14:textId="09BBCB0A" w:rsidR="00C3552E" w:rsidRPr="005C7306" w:rsidRDefault="00C3552E" w:rsidP="0036564F">
      <w:pPr>
        <w:pStyle w:val="Heading3"/>
      </w:pPr>
      <w:ins w:id="205" w:author="Author">
        <w:r w:rsidRPr="005C7306">
          <w:t xml:space="preserve">Frequency and ZOI for </w:t>
        </w:r>
        <w:r w:rsidR="0068501D" w:rsidRPr="005C7306">
          <w:t>Non-segregated</w:t>
        </w:r>
        <w:r w:rsidRPr="005C7306">
          <w:t xml:space="preserve"> Bus Bar HEAFs</w:t>
        </w:r>
      </w:ins>
    </w:p>
    <w:p w14:paraId="0E726CAE" w14:textId="7A1509DD" w:rsidR="00576559" w:rsidRDefault="006F7318" w:rsidP="003069ED">
      <w:pPr>
        <w:pStyle w:val="BodyText"/>
        <w:rPr>
          <w:ins w:id="206" w:author="Author"/>
        </w:rPr>
      </w:pPr>
      <w:ins w:id="207" w:author="Author">
        <w:r w:rsidRPr="006F7318">
          <w:t xml:space="preserve">HEAFs in </w:t>
        </w:r>
        <w:r w:rsidR="0068501D">
          <w:t>non-segregated</w:t>
        </w:r>
        <w:r w:rsidR="00A25195">
          <w:t xml:space="preserve"> bus ducts</w:t>
        </w:r>
        <w:r w:rsidRPr="006F7318">
          <w:t xml:space="preserve"> connected to the auxiliary power transformers are in HEAF</w:t>
        </w:r>
        <w:r w:rsidR="00BC647F">
          <w:t xml:space="preserve"> </w:t>
        </w:r>
        <w:r w:rsidRPr="006F7318">
          <w:t>zones BDUAT (bus duct off the UAT) and BDSAT (bus duct off the SAT)</w:t>
        </w:r>
        <w:r w:rsidR="006C5A96">
          <w:t>, as shown in Figure</w:t>
        </w:r>
      </w:ins>
      <w:r w:rsidR="00D45ADE">
        <w:t> </w:t>
      </w:r>
      <w:ins w:id="208" w:author="Author">
        <w:r w:rsidR="006C5A96">
          <w:t>A3.1</w:t>
        </w:r>
        <w:r w:rsidRPr="006F7318">
          <w:t xml:space="preserve">. </w:t>
        </w:r>
        <w:r w:rsidR="00284CDE" w:rsidRPr="006F7318">
          <w:t xml:space="preserve">HEAFs in </w:t>
        </w:r>
        <w:r w:rsidR="0068501D">
          <w:t>non-segregated</w:t>
        </w:r>
        <w:r w:rsidR="00284CDE">
          <w:t xml:space="preserve"> bus ducts</w:t>
        </w:r>
        <w:r w:rsidR="00284CDE" w:rsidRPr="006F7318">
          <w:t xml:space="preserve"> </w:t>
        </w:r>
        <w:r w:rsidR="00284CDE">
          <w:t xml:space="preserve">between </w:t>
        </w:r>
        <w:r w:rsidR="0093614B">
          <w:t>zone 1 and zone 2, and between zone</w:t>
        </w:r>
      </w:ins>
      <w:r w:rsidR="00D45ADE">
        <w:t> </w:t>
      </w:r>
      <w:ins w:id="209" w:author="Author">
        <w:r w:rsidR="0093614B">
          <w:t xml:space="preserve">1 and </w:t>
        </w:r>
        <w:r w:rsidR="009147AB">
          <w:t xml:space="preserve">the </w:t>
        </w:r>
        <w:proofErr w:type="gramStart"/>
        <w:r w:rsidR="009147AB">
          <w:t>step</w:t>
        </w:r>
        <w:r w:rsidR="00480435">
          <w:t xml:space="preserve"> down</w:t>
        </w:r>
        <w:proofErr w:type="gramEnd"/>
        <w:r w:rsidR="00480435">
          <w:t xml:space="preserve"> transformer to zone 3 </w:t>
        </w:r>
        <w:r w:rsidR="007A2A15">
          <w:t xml:space="preserve">are in HEAF zone </w:t>
        </w:r>
        <w:r w:rsidR="00A9790F">
          <w:t xml:space="preserve">BD1. </w:t>
        </w:r>
        <w:r w:rsidR="008963BF" w:rsidRPr="006F7318">
          <w:t xml:space="preserve">HEAFs in </w:t>
        </w:r>
        <w:r w:rsidR="0068501D">
          <w:t>non-segregated</w:t>
        </w:r>
        <w:r w:rsidR="008963BF">
          <w:t xml:space="preserve"> bus ducts</w:t>
        </w:r>
        <w:r w:rsidR="008963BF" w:rsidRPr="006F7318">
          <w:t xml:space="preserve"> </w:t>
        </w:r>
        <w:r w:rsidR="00F9530C">
          <w:t>inside zone</w:t>
        </w:r>
        <w:r w:rsidR="008963BF">
          <w:t xml:space="preserve"> 2, and between zone </w:t>
        </w:r>
        <w:r w:rsidR="00F9530C">
          <w:t>2</w:t>
        </w:r>
        <w:r w:rsidR="008963BF">
          <w:t xml:space="preserve"> and the </w:t>
        </w:r>
        <w:proofErr w:type="gramStart"/>
        <w:r w:rsidR="008963BF">
          <w:t>step down</w:t>
        </w:r>
        <w:proofErr w:type="gramEnd"/>
        <w:r w:rsidR="008963BF">
          <w:t xml:space="preserve"> transformer to zone</w:t>
        </w:r>
      </w:ins>
      <w:r w:rsidR="00D45ADE">
        <w:t> </w:t>
      </w:r>
      <w:ins w:id="210" w:author="Author">
        <w:r w:rsidR="008963BF">
          <w:t>3 are in HEAF zone</w:t>
        </w:r>
      </w:ins>
      <w:r w:rsidR="00D45ADE">
        <w:t> </w:t>
      </w:r>
      <w:ins w:id="211" w:author="Author">
        <w:r w:rsidR="008963BF">
          <w:t>BD</w:t>
        </w:r>
        <w:r w:rsidR="00F9530C">
          <w:t>2</w:t>
        </w:r>
        <w:r w:rsidR="008963BF">
          <w:t>.</w:t>
        </w:r>
        <w:r w:rsidR="00284CDE" w:rsidRPr="006F7318">
          <w:t xml:space="preserve"> </w:t>
        </w:r>
        <w:r w:rsidR="00224FEF">
          <w:t>F</w:t>
        </w:r>
        <w:r w:rsidR="00C17569">
          <w:t>inally</w:t>
        </w:r>
        <w:r w:rsidR="00224FEF">
          <w:t xml:space="preserve">, </w:t>
        </w:r>
        <w:r w:rsidR="00553D53">
          <w:t xml:space="preserve">HEAFs </w:t>
        </w:r>
        <w:r w:rsidR="006F35FC">
          <w:t xml:space="preserve">in </w:t>
        </w:r>
        <w:r w:rsidR="0068501D">
          <w:t>non-segregated</w:t>
        </w:r>
        <w:r w:rsidR="006F35FC">
          <w:t xml:space="preserve"> bus ducts between the </w:t>
        </w:r>
        <w:proofErr w:type="gramStart"/>
        <w:r w:rsidR="006F35FC">
          <w:t>step</w:t>
        </w:r>
        <w:r w:rsidR="009C2A30">
          <w:t xml:space="preserve"> down</w:t>
        </w:r>
        <w:proofErr w:type="gramEnd"/>
        <w:r w:rsidR="006F35FC">
          <w:t xml:space="preserve"> transformers </w:t>
        </w:r>
        <w:r w:rsidR="00316A7B">
          <w:t xml:space="preserve">and zone 3 </w:t>
        </w:r>
        <w:r w:rsidR="00284CDE" w:rsidRPr="006F7318">
          <w:t xml:space="preserve">are in HEAF zone </w:t>
        </w:r>
        <w:r w:rsidR="00576559">
          <w:t>LVBD</w:t>
        </w:r>
        <w:r w:rsidR="00284CDE" w:rsidRPr="006F7318">
          <w:t>.</w:t>
        </w:r>
      </w:ins>
    </w:p>
    <w:p w14:paraId="791388DC" w14:textId="57768135" w:rsidR="002E08E0" w:rsidRDefault="00576559" w:rsidP="003069ED">
      <w:pPr>
        <w:pStyle w:val="BodyText"/>
        <w:rPr>
          <w:ins w:id="212" w:author="Author"/>
        </w:rPr>
      </w:pPr>
      <w:ins w:id="213" w:author="Author">
        <w:r>
          <w:t>T</w:t>
        </w:r>
        <w:r w:rsidR="006F7318" w:rsidRPr="006F7318">
          <w:t>he counting guidance for</w:t>
        </w:r>
        <w:r w:rsidR="00C70448">
          <w:t xml:space="preserve"> </w:t>
        </w:r>
        <w:r w:rsidR="0068501D">
          <w:t>non-segregated</w:t>
        </w:r>
        <w:r w:rsidR="00C70448">
          <w:t xml:space="preserve"> bus ducts</w:t>
        </w:r>
        <w:r w:rsidR="00D668FD">
          <w:t xml:space="preserve"> in NUREG-2262</w:t>
        </w:r>
        <w:r w:rsidR="00067130">
          <w:t xml:space="preserve"> </w:t>
        </w:r>
        <w:r w:rsidR="00C70448" w:rsidRPr="006F7318">
          <w:t xml:space="preserve">is consistent with </w:t>
        </w:r>
        <w:r w:rsidR="00823632">
          <w:t xml:space="preserve">the guidance from </w:t>
        </w:r>
        <w:r w:rsidR="00C70448" w:rsidRPr="006F7318">
          <w:t>NUREG/CR-6850, Supplement 1</w:t>
        </w:r>
        <w:r w:rsidR="00067130">
          <w:t xml:space="preserve"> </w:t>
        </w:r>
        <w:r w:rsidR="005F594E">
          <w:t xml:space="preserve">described earlier, except that </w:t>
        </w:r>
        <w:r w:rsidR="00B0461F">
          <w:t xml:space="preserve">for bus ducts with known transition points, </w:t>
        </w:r>
        <w:r w:rsidR="002E28E0">
          <w:t>a</w:t>
        </w:r>
        <w:r w:rsidR="006F7318" w:rsidRPr="006F7318">
          <w:t>nalysts should also look for targets in locations with the potential for a HEAF to occur</w:t>
        </w:r>
        <w:r w:rsidR="002E28E0">
          <w:t xml:space="preserve">, </w:t>
        </w:r>
        <w:r w:rsidR="00E97BD7" w:rsidRPr="003069ED">
          <w:t>such</w:t>
        </w:r>
        <w:r w:rsidR="00E97BD7">
          <w:t xml:space="preserve"> as</w:t>
        </w:r>
        <w:r w:rsidR="006F7318" w:rsidRPr="006F7318">
          <w:t xml:space="preserve"> ventilation openings </w:t>
        </w:r>
        <w:r w:rsidR="000569B0">
          <w:t xml:space="preserve">and mechanical hatches </w:t>
        </w:r>
        <w:r w:rsidR="006F7318" w:rsidRPr="006F7318">
          <w:t xml:space="preserve">on outdoor </w:t>
        </w:r>
        <w:r w:rsidR="0068501D">
          <w:t>non</w:t>
        </w:r>
        <w:r w:rsidR="000D0DAE">
          <w:noBreakHyphen/>
        </w:r>
        <w:r w:rsidR="0068501D">
          <w:t>segregated</w:t>
        </w:r>
        <w:r w:rsidR="002E28E0">
          <w:t xml:space="preserve"> bus ducts</w:t>
        </w:r>
        <w:r w:rsidR="006F7318" w:rsidRPr="006F7318">
          <w:t>, and external wall penetrations (e.g., yard-to-turbine-building penetration)</w:t>
        </w:r>
        <w:r w:rsidR="007D3BC4">
          <w:t xml:space="preserve">, </w:t>
        </w:r>
        <w:r w:rsidR="006F7318" w:rsidRPr="006F7318">
          <w:t xml:space="preserve">and ensure they are captured </w:t>
        </w:r>
        <w:r w:rsidR="007C16ED" w:rsidRPr="003069ED">
          <w:t>by</w:t>
        </w:r>
        <w:r w:rsidR="006F7318" w:rsidRPr="006F7318">
          <w:t xml:space="preserve"> scenarios developed around the counted transition points or are treated as transition points with scenarios developed at these locations.</w:t>
        </w:r>
      </w:ins>
    </w:p>
    <w:p w14:paraId="024D7F5A" w14:textId="6B27FBB8" w:rsidR="00E22F97" w:rsidRDefault="00042B5D" w:rsidP="003069ED">
      <w:pPr>
        <w:pStyle w:val="BodyText"/>
        <w:rPr>
          <w:ins w:id="214" w:author="Author"/>
        </w:rPr>
      </w:pPr>
      <w:ins w:id="215" w:author="Author">
        <w:r w:rsidRPr="003069ED">
          <w:lastRenderedPageBreak/>
          <w:t xml:space="preserve">The plant-wide </w:t>
        </w:r>
        <w:r w:rsidR="00CF7C1B" w:rsidRPr="003069ED">
          <w:t>FIF</w:t>
        </w:r>
        <w:r w:rsidRPr="003069ED">
          <w:t xml:space="preserve"> for </w:t>
        </w:r>
        <w:r w:rsidR="003A2792" w:rsidRPr="003069ED">
          <w:t xml:space="preserve">bus duct </w:t>
        </w:r>
        <w:r w:rsidR="006F7318" w:rsidRPr="003069ED">
          <w:t xml:space="preserve">HEAFs in </w:t>
        </w:r>
        <w:r w:rsidR="003622DD" w:rsidRPr="003069ED">
          <w:t xml:space="preserve">zones </w:t>
        </w:r>
        <w:r w:rsidR="006F7318" w:rsidRPr="003069ED">
          <w:t>BDUAT and BDSAT</w:t>
        </w:r>
        <w:r w:rsidR="00295E1A" w:rsidRPr="003069ED">
          <w:t xml:space="preserve"> (b</w:t>
        </w:r>
        <w:r w:rsidR="006F7318" w:rsidRPr="003069ED">
          <w:t>in 16.1-1</w:t>
        </w:r>
        <w:r w:rsidR="00295E1A" w:rsidRPr="003069ED">
          <w:t xml:space="preserve">) is equal to </w:t>
        </w:r>
        <w:r w:rsidR="005C7A5D" w:rsidRPr="003069ED">
          <w:t>2.61E-03</w:t>
        </w:r>
        <w:r w:rsidR="00277728" w:rsidRPr="003069ED">
          <w:t xml:space="preserve">. The </w:t>
        </w:r>
        <w:r w:rsidR="00CF7C1B" w:rsidRPr="003069ED">
          <w:t>FIF</w:t>
        </w:r>
        <w:r w:rsidR="00776394" w:rsidRPr="003069ED">
          <w:t xml:space="preserve"> for bus duct HEAFs in </w:t>
        </w:r>
        <w:r w:rsidR="00197EB4" w:rsidRPr="003069ED">
          <w:t xml:space="preserve">zones </w:t>
        </w:r>
        <w:r w:rsidR="00776394" w:rsidRPr="003069ED">
          <w:t>BD1, BD2 and LVBD</w:t>
        </w:r>
        <w:r w:rsidR="00FD62B3" w:rsidRPr="003069ED">
          <w:t xml:space="preserve"> is equal to </w:t>
        </w:r>
        <w:r w:rsidR="00197EB4" w:rsidRPr="003069ED">
          <w:t>8.98E-04</w:t>
        </w:r>
        <w:r w:rsidR="006F7318" w:rsidRPr="003069ED">
          <w:t>.</w:t>
        </w:r>
      </w:ins>
    </w:p>
    <w:p w14:paraId="31CC1FEF" w14:textId="35CEFB55" w:rsidR="00E22F97" w:rsidRPr="00366807" w:rsidRDefault="00BA2209" w:rsidP="003069ED">
      <w:pPr>
        <w:pStyle w:val="BodyText"/>
        <w:rPr>
          <w:ins w:id="216" w:author="Author"/>
        </w:rPr>
      </w:pPr>
      <w:ins w:id="217" w:author="Author">
        <w:r>
          <w:t>The ZOI</w:t>
        </w:r>
        <w:r w:rsidR="00B754C0">
          <w:t xml:space="preserve"> for</w:t>
        </w:r>
        <w:r w:rsidR="00D36E57">
          <w:t xml:space="preserve"> all </w:t>
        </w:r>
        <w:r w:rsidR="0068501D">
          <w:t>non-segregated</w:t>
        </w:r>
        <w:r w:rsidR="00D36E57">
          <w:t xml:space="preserve"> bus duct HEAFs</w:t>
        </w:r>
        <w:r w:rsidR="00B754C0">
          <w:t xml:space="preserve"> depends on the </w:t>
        </w:r>
        <w:r w:rsidR="009405D8">
          <w:t xml:space="preserve">enclosure material of the initiating </w:t>
        </w:r>
        <w:r w:rsidR="00E77B52">
          <w:t>bus duct (either steel or aluminum)</w:t>
        </w:r>
        <w:r w:rsidR="00506E28">
          <w:t xml:space="preserve"> and on the fragility of the target (15 MJ/m² for </w:t>
        </w:r>
        <w:r w:rsidR="007C7914">
          <w:t xml:space="preserve">thermoplastic cable targets and 30 MJ/m² for thermoset cable targets). </w:t>
        </w:r>
        <w:r w:rsidR="002B19BB">
          <w:t xml:space="preserve">In addition, the ZOI for </w:t>
        </w:r>
        <w:r w:rsidR="0068501D">
          <w:t>non-segregated</w:t>
        </w:r>
        <w:r w:rsidR="00653DCF">
          <w:t xml:space="preserve"> bus duct HEAFs </w:t>
        </w:r>
        <w:r w:rsidR="009B25F4">
          <w:t>in zones BDSAT, BD</w:t>
        </w:r>
        <w:r w:rsidR="00984A11">
          <w:t xml:space="preserve">1, BD2 and BDLV </w:t>
        </w:r>
        <w:r w:rsidR="00653DCF">
          <w:t>also depend</w:t>
        </w:r>
        <w:r w:rsidR="00767155">
          <w:t>s</w:t>
        </w:r>
        <w:r w:rsidR="00653DCF">
          <w:t xml:space="preserve"> on the power transformer</w:t>
        </w:r>
        <w:r w:rsidR="00D644C6">
          <w:t xml:space="preserve"> </w:t>
        </w:r>
        <w:r w:rsidR="00767155">
          <w:t>fault clearing time.</w:t>
        </w:r>
        <w:r w:rsidR="001F3240">
          <w:t xml:space="preserve"> If the transformer fault clearing times cannot be determined, the analyst can use the most conservative vertical and </w:t>
        </w:r>
        <w:r w:rsidR="00067F1C">
          <w:t>radial</w:t>
        </w:r>
        <w:r w:rsidR="001F3240">
          <w:t xml:space="preserve"> ZOI values </w:t>
        </w:r>
        <w:r w:rsidR="00332EA6">
          <w:t xml:space="preserve">in </w:t>
        </w:r>
        <w:r w:rsidR="00327BDD">
          <w:t>Table</w:t>
        </w:r>
      </w:ins>
      <w:r w:rsidR="001D1AAA">
        <w:t> </w:t>
      </w:r>
      <w:ins w:id="218" w:author="Author">
        <w:r w:rsidR="00327BDD">
          <w:t>A3.2.</w:t>
        </w:r>
        <w:r w:rsidR="001F3240">
          <w:t xml:space="preserve"> If the power transformer fault clearing time </w:t>
        </w:r>
        <w:r w:rsidR="0083682E">
          <w:t>can be obtained</w:t>
        </w:r>
        <w:r w:rsidR="001F3240">
          <w:t>, refined ZOI values can be obtained from Table 10-</w:t>
        </w:r>
        <w:r w:rsidR="007B69D4">
          <w:t>10</w:t>
        </w:r>
        <w:r w:rsidR="001F3240">
          <w:t xml:space="preserve"> in NUREG-2262 for </w:t>
        </w:r>
        <w:r w:rsidR="006D64F2">
          <w:t>bus duct</w:t>
        </w:r>
        <w:r w:rsidR="001F3240">
          <w:t xml:space="preserve"> HEAFs in </w:t>
        </w:r>
        <w:r w:rsidR="003150F0">
          <w:t xml:space="preserve">fault zone </w:t>
        </w:r>
        <w:r w:rsidR="006D64F2">
          <w:t>BDSA</w:t>
        </w:r>
        <w:r w:rsidR="003150F0">
          <w:t>T</w:t>
        </w:r>
        <w:r w:rsidR="001F3240">
          <w:t xml:space="preserve"> and from Table</w:t>
        </w:r>
      </w:ins>
      <w:r w:rsidR="001D1AAA">
        <w:t> </w:t>
      </w:r>
      <w:ins w:id="219" w:author="Author">
        <w:r w:rsidR="001F3240">
          <w:t>10-</w:t>
        </w:r>
        <w:r w:rsidR="007B69D4">
          <w:t>12</w:t>
        </w:r>
        <w:r w:rsidR="001F3240">
          <w:t xml:space="preserve"> for </w:t>
        </w:r>
        <w:r w:rsidR="003150F0">
          <w:t>bus duct HEAFs</w:t>
        </w:r>
        <w:r w:rsidR="001F3240">
          <w:t xml:space="preserve"> in </w:t>
        </w:r>
        <w:r w:rsidR="003150F0">
          <w:t xml:space="preserve">fault </w:t>
        </w:r>
        <w:r w:rsidR="001F3240">
          <w:t>zone</w:t>
        </w:r>
        <w:r w:rsidR="00F3535D">
          <w:t>s BD1, BD2 and BDLV</w:t>
        </w:r>
        <w:r w:rsidR="001F3240">
          <w:t>.</w:t>
        </w:r>
      </w:ins>
    </w:p>
    <w:p w14:paraId="40939EDD" w14:textId="77777777" w:rsidR="002668CB" w:rsidRDefault="002668CB" w:rsidP="002668CB">
      <w:pPr>
        <w:rPr>
          <w:ins w:id="220" w:author="Author"/>
        </w:rPr>
      </w:pPr>
    </w:p>
    <w:tbl>
      <w:tblPr>
        <w:tblStyle w:val="TableGrid"/>
        <w:tblW w:w="9255" w:type="dxa"/>
        <w:jc w:val="center"/>
        <w:shd w:val="clear" w:color="auto" w:fill="D9D9D9" w:themeFill="background1" w:themeFillShade="D9"/>
        <w:tblLook w:val="04A0" w:firstRow="1" w:lastRow="0" w:firstColumn="1" w:lastColumn="0" w:noHBand="0" w:noVBand="1"/>
      </w:tblPr>
      <w:tblGrid>
        <w:gridCol w:w="1785"/>
        <w:gridCol w:w="1856"/>
        <w:gridCol w:w="1834"/>
        <w:gridCol w:w="1946"/>
        <w:gridCol w:w="1834"/>
      </w:tblGrid>
      <w:tr w:rsidR="002668CB" w:rsidRPr="000C7429" w14:paraId="601BD80B" w14:textId="77777777" w:rsidTr="00E60EDF">
        <w:trPr>
          <w:cantSplit/>
          <w:jc w:val="center"/>
          <w:ins w:id="221" w:author="Author"/>
        </w:trPr>
        <w:tc>
          <w:tcPr>
            <w:tcW w:w="9255"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A4264A4" w14:textId="7630D44F" w:rsidR="002668CB" w:rsidRPr="000C7429" w:rsidRDefault="002668CB" w:rsidP="003069ED">
            <w:pPr>
              <w:pStyle w:val="BodyText-table"/>
              <w:jc w:val="center"/>
              <w:rPr>
                <w:ins w:id="222" w:author="Author"/>
              </w:rPr>
            </w:pPr>
            <w:ins w:id="223" w:author="Author">
              <w:r w:rsidRPr="000C7429">
                <w:t>Table A3.</w:t>
              </w:r>
              <w:r>
                <w:t>2</w:t>
              </w:r>
              <w:r w:rsidRPr="000C7429">
                <w:t xml:space="preserve"> – </w:t>
              </w:r>
              <w:r>
                <w:t>Screening</w:t>
              </w:r>
              <w:r w:rsidRPr="000C7429">
                <w:t xml:space="preserve"> ZOI</w:t>
              </w:r>
              <w:r>
                <w:t>s</w:t>
              </w:r>
              <w:r w:rsidRPr="000C7429">
                <w:t xml:space="preserve"> for </w:t>
              </w:r>
              <w:r w:rsidR="0068501D">
                <w:t>Non-segregated</w:t>
              </w:r>
              <w:r>
                <w:t xml:space="preserve"> Bus HEAFs (in ft.)</w:t>
              </w:r>
            </w:ins>
          </w:p>
        </w:tc>
      </w:tr>
      <w:tr w:rsidR="002668CB" w:rsidRPr="004A6235" w14:paraId="4C192B4D" w14:textId="77777777" w:rsidTr="00E60EDF">
        <w:trPr>
          <w:cantSplit/>
          <w:jc w:val="center"/>
          <w:ins w:id="224" w:author="Author"/>
        </w:trPr>
        <w:tc>
          <w:tcPr>
            <w:tcW w:w="1785" w:type="dxa"/>
            <w:tcBorders>
              <w:top w:val="single" w:sz="12" w:space="0" w:color="auto"/>
              <w:left w:val="single" w:sz="12" w:space="0" w:color="auto"/>
              <w:bottom w:val="single" w:sz="12" w:space="0" w:color="auto"/>
              <w:right w:val="single" w:sz="4" w:space="0" w:color="auto"/>
            </w:tcBorders>
            <w:shd w:val="clear" w:color="auto" w:fill="auto"/>
            <w:vAlign w:val="center"/>
          </w:tcPr>
          <w:p w14:paraId="273C1090" w14:textId="77777777" w:rsidR="002668CB" w:rsidRPr="000C7429" w:rsidRDefault="002668CB" w:rsidP="003069ED">
            <w:pPr>
              <w:pStyle w:val="BodyText-table"/>
              <w:jc w:val="center"/>
              <w:rPr>
                <w:ins w:id="225" w:author="Author"/>
              </w:rPr>
            </w:pPr>
            <w:ins w:id="226" w:author="Author">
              <w:r>
                <w:t>Bus Duct HEAF Fault Zone</w:t>
              </w:r>
            </w:ins>
          </w:p>
        </w:tc>
        <w:tc>
          <w:tcPr>
            <w:tcW w:w="1856" w:type="dxa"/>
            <w:tcBorders>
              <w:top w:val="single" w:sz="12" w:space="0" w:color="auto"/>
              <w:left w:val="single" w:sz="4" w:space="0" w:color="auto"/>
              <w:bottom w:val="single" w:sz="12" w:space="0" w:color="auto"/>
              <w:right w:val="single" w:sz="4" w:space="0" w:color="auto"/>
            </w:tcBorders>
            <w:shd w:val="clear" w:color="auto" w:fill="auto"/>
          </w:tcPr>
          <w:p w14:paraId="465433BD" w14:textId="77777777" w:rsidR="002668CB" w:rsidRDefault="002668CB" w:rsidP="003069ED">
            <w:pPr>
              <w:pStyle w:val="BodyText-table"/>
              <w:jc w:val="center"/>
              <w:rPr>
                <w:ins w:id="227" w:author="Author"/>
              </w:rPr>
            </w:pPr>
            <w:ins w:id="228" w:author="Author">
              <w:r>
                <w:t>Steel Encl.</w:t>
              </w:r>
            </w:ins>
          </w:p>
          <w:p w14:paraId="2751A1D1" w14:textId="77777777" w:rsidR="002668CB" w:rsidRPr="009B5FE5" w:rsidRDefault="002668CB" w:rsidP="003069ED">
            <w:pPr>
              <w:pStyle w:val="BodyText-table"/>
              <w:jc w:val="center"/>
              <w:rPr>
                <w:ins w:id="229" w:author="Author"/>
              </w:rPr>
            </w:pPr>
            <w:ins w:id="230" w:author="Author">
              <w:r>
                <w:t>15 MJ/m² Target</w:t>
              </w:r>
            </w:ins>
          </w:p>
        </w:tc>
        <w:tc>
          <w:tcPr>
            <w:tcW w:w="1834" w:type="dxa"/>
            <w:tcBorders>
              <w:top w:val="single" w:sz="12" w:space="0" w:color="auto"/>
              <w:left w:val="single" w:sz="4" w:space="0" w:color="auto"/>
              <w:bottom w:val="single" w:sz="12" w:space="0" w:color="auto"/>
              <w:right w:val="single" w:sz="4" w:space="0" w:color="auto"/>
            </w:tcBorders>
            <w:shd w:val="clear" w:color="auto" w:fill="auto"/>
            <w:vAlign w:val="center"/>
          </w:tcPr>
          <w:p w14:paraId="01B9A5B2" w14:textId="77777777" w:rsidR="002668CB" w:rsidRDefault="002668CB" w:rsidP="003069ED">
            <w:pPr>
              <w:pStyle w:val="BodyText-table"/>
              <w:jc w:val="center"/>
              <w:rPr>
                <w:ins w:id="231" w:author="Author"/>
              </w:rPr>
            </w:pPr>
            <w:ins w:id="232" w:author="Author">
              <w:r>
                <w:t>Steel Encl.</w:t>
              </w:r>
            </w:ins>
          </w:p>
          <w:p w14:paraId="4A165E2D" w14:textId="77777777" w:rsidR="002668CB" w:rsidRPr="000C7429" w:rsidRDefault="002668CB" w:rsidP="003069ED">
            <w:pPr>
              <w:pStyle w:val="BodyText-table"/>
              <w:jc w:val="center"/>
              <w:rPr>
                <w:ins w:id="233" w:author="Author"/>
              </w:rPr>
            </w:pPr>
            <w:ins w:id="234" w:author="Author">
              <w:r>
                <w:t>30 MJ/m² Target</w:t>
              </w:r>
            </w:ins>
          </w:p>
        </w:tc>
        <w:tc>
          <w:tcPr>
            <w:tcW w:w="1946" w:type="dxa"/>
            <w:tcBorders>
              <w:top w:val="single" w:sz="12" w:space="0" w:color="auto"/>
              <w:left w:val="single" w:sz="4" w:space="0" w:color="auto"/>
              <w:bottom w:val="single" w:sz="12" w:space="0" w:color="auto"/>
              <w:right w:val="single" w:sz="4" w:space="0" w:color="auto"/>
            </w:tcBorders>
            <w:shd w:val="clear" w:color="auto" w:fill="auto"/>
            <w:vAlign w:val="center"/>
          </w:tcPr>
          <w:p w14:paraId="5727CD40" w14:textId="77777777" w:rsidR="002668CB" w:rsidRPr="004A6235" w:rsidRDefault="002668CB" w:rsidP="003069ED">
            <w:pPr>
              <w:pStyle w:val="BodyText-table"/>
              <w:jc w:val="center"/>
              <w:rPr>
                <w:ins w:id="235" w:author="Author"/>
                <w:lang w:val="pt-PT"/>
              </w:rPr>
            </w:pPr>
            <w:ins w:id="236" w:author="Author">
              <w:r w:rsidRPr="004A6235">
                <w:rPr>
                  <w:lang w:val="pt-PT"/>
                </w:rPr>
                <w:t>Aluminum Encl.</w:t>
              </w:r>
            </w:ins>
          </w:p>
          <w:p w14:paraId="2CF9E61F" w14:textId="77777777" w:rsidR="002668CB" w:rsidRPr="004A6235" w:rsidRDefault="002668CB" w:rsidP="003069ED">
            <w:pPr>
              <w:pStyle w:val="BodyText-table"/>
              <w:jc w:val="center"/>
              <w:rPr>
                <w:ins w:id="237" w:author="Author"/>
                <w:lang w:val="pt-PT"/>
              </w:rPr>
            </w:pPr>
            <w:ins w:id="238" w:author="Author">
              <w:r w:rsidRPr="004A6235">
                <w:rPr>
                  <w:lang w:val="pt-PT"/>
                </w:rPr>
                <w:t>15 MJ/m² Target</w:t>
              </w:r>
            </w:ins>
          </w:p>
        </w:tc>
        <w:tc>
          <w:tcPr>
            <w:tcW w:w="1834" w:type="dxa"/>
            <w:tcBorders>
              <w:top w:val="single" w:sz="12" w:space="0" w:color="auto"/>
              <w:left w:val="single" w:sz="4" w:space="0" w:color="auto"/>
              <w:bottom w:val="single" w:sz="12" w:space="0" w:color="auto"/>
              <w:right w:val="single" w:sz="12" w:space="0" w:color="auto"/>
            </w:tcBorders>
            <w:shd w:val="clear" w:color="auto" w:fill="auto"/>
            <w:vAlign w:val="center"/>
          </w:tcPr>
          <w:p w14:paraId="09FDECE3" w14:textId="77777777" w:rsidR="002668CB" w:rsidRPr="004A6235" w:rsidRDefault="002668CB" w:rsidP="003069ED">
            <w:pPr>
              <w:pStyle w:val="BodyText-table"/>
              <w:jc w:val="center"/>
              <w:rPr>
                <w:ins w:id="239" w:author="Author"/>
                <w:lang w:val="pt-PT"/>
              </w:rPr>
            </w:pPr>
            <w:ins w:id="240" w:author="Author">
              <w:r w:rsidRPr="004A6235">
                <w:rPr>
                  <w:lang w:val="pt-PT"/>
                </w:rPr>
                <w:t>Aluminum Encl.</w:t>
              </w:r>
            </w:ins>
          </w:p>
          <w:p w14:paraId="6D7567BA" w14:textId="77777777" w:rsidR="002668CB" w:rsidRPr="004A6235" w:rsidRDefault="002668CB" w:rsidP="003069ED">
            <w:pPr>
              <w:pStyle w:val="BodyText-table"/>
              <w:jc w:val="center"/>
              <w:rPr>
                <w:ins w:id="241" w:author="Author"/>
                <w:lang w:val="pt-PT"/>
              </w:rPr>
            </w:pPr>
            <w:ins w:id="242" w:author="Author">
              <w:r w:rsidRPr="004A6235">
                <w:rPr>
                  <w:lang w:val="pt-PT"/>
                </w:rPr>
                <w:t>30 MJ/m² Target</w:t>
              </w:r>
            </w:ins>
          </w:p>
        </w:tc>
      </w:tr>
      <w:tr w:rsidR="002668CB" w:rsidRPr="000C7429" w14:paraId="172441EA" w14:textId="77777777" w:rsidTr="00E60EDF">
        <w:trPr>
          <w:cantSplit/>
          <w:jc w:val="center"/>
          <w:ins w:id="243" w:author="Author"/>
        </w:trPr>
        <w:tc>
          <w:tcPr>
            <w:tcW w:w="1785" w:type="dxa"/>
            <w:tcBorders>
              <w:top w:val="single" w:sz="12" w:space="0" w:color="auto"/>
              <w:left w:val="single" w:sz="12" w:space="0" w:color="auto"/>
            </w:tcBorders>
            <w:shd w:val="clear" w:color="auto" w:fill="auto"/>
            <w:vAlign w:val="center"/>
          </w:tcPr>
          <w:p w14:paraId="7C9F15FD" w14:textId="77777777" w:rsidR="002668CB" w:rsidRPr="000C7429" w:rsidRDefault="002668CB" w:rsidP="003069ED">
            <w:pPr>
              <w:pStyle w:val="BodyText-table"/>
              <w:jc w:val="center"/>
              <w:rPr>
                <w:ins w:id="244" w:author="Author"/>
              </w:rPr>
            </w:pPr>
            <w:ins w:id="245" w:author="Author">
              <w:r>
                <w:t>BDUAT</w:t>
              </w:r>
            </w:ins>
          </w:p>
        </w:tc>
        <w:tc>
          <w:tcPr>
            <w:tcW w:w="1856" w:type="dxa"/>
            <w:tcBorders>
              <w:top w:val="single" w:sz="12" w:space="0" w:color="auto"/>
            </w:tcBorders>
            <w:shd w:val="clear" w:color="auto" w:fill="auto"/>
          </w:tcPr>
          <w:p w14:paraId="7E1B9620" w14:textId="77777777" w:rsidR="002668CB" w:rsidRPr="000C7429" w:rsidRDefault="002668CB" w:rsidP="003069ED">
            <w:pPr>
              <w:pStyle w:val="BodyText-table"/>
              <w:jc w:val="center"/>
              <w:rPr>
                <w:ins w:id="246" w:author="Author"/>
              </w:rPr>
            </w:pPr>
            <w:ins w:id="247" w:author="Author">
              <w:r>
                <w:t>2.5</w:t>
              </w:r>
            </w:ins>
          </w:p>
        </w:tc>
        <w:tc>
          <w:tcPr>
            <w:tcW w:w="1834" w:type="dxa"/>
            <w:tcBorders>
              <w:top w:val="single" w:sz="12" w:space="0" w:color="auto"/>
            </w:tcBorders>
            <w:shd w:val="clear" w:color="auto" w:fill="auto"/>
            <w:vAlign w:val="center"/>
          </w:tcPr>
          <w:p w14:paraId="035B365A" w14:textId="77777777" w:rsidR="002668CB" w:rsidRPr="000C7429" w:rsidRDefault="002668CB" w:rsidP="003069ED">
            <w:pPr>
              <w:pStyle w:val="BodyText-table"/>
              <w:jc w:val="center"/>
              <w:rPr>
                <w:ins w:id="248" w:author="Author"/>
              </w:rPr>
            </w:pPr>
            <w:ins w:id="249" w:author="Author">
              <w:r>
                <w:t>1.5</w:t>
              </w:r>
            </w:ins>
          </w:p>
        </w:tc>
        <w:tc>
          <w:tcPr>
            <w:tcW w:w="1946" w:type="dxa"/>
            <w:tcBorders>
              <w:top w:val="single" w:sz="12" w:space="0" w:color="auto"/>
            </w:tcBorders>
            <w:shd w:val="clear" w:color="auto" w:fill="auto"/>
            <w:vAlign w:val="center"/>
          </w:tcPr>
          <w:p w14:paraId="5D40BD63" w14:textId="77777777" w:rsidR="002668CB" w:rsidRPr="000C7429" w:rsidRDefault="002668CB" w:rsidP="003069ED">
            <w:pPr>
              <w:pStyle w:val="BodyText-table"/>
              <w:jc w:val="center"/>
              <w:rPr>
                <w:ins w:id="250" w:author="Author"/>
              </w:rPr>
            </w:pPr>
            <w:ins w:id="251" w:author="Author">
              <w:r>
                <w:t>3.0</w:t>
              </w:r>
            </w:ins>
          </w:p>
        </w:tc>
        <w:tc>
          <w:tcPr>
            <w:tcW w:w="1834" w:type="dxa"/>
            <w:tcBorders>
              <w:top w:val="single" w:sz="12" w:space="0" w:color="auto"/>
              <w:right w:val="single" w:sz="12" w:space="0" w:color="auto"/>
            </w:tcBorders>
            <w:shd w:val="clear" w:color="auto" w:fill="auto"/>
            <w:vAlign w:val="center"/>
          </w:tcPr>
          <w:p w14:paraId="17AE5CA1" w14:textId="77777777" w:rsidR="002668CB" w:rsidRPr="000C7429" w:rsidRDefault="002668CB" w:rsidP="003069ED">
            <w:pPr>
              <w:pStyle w:val="BodyText-table"/>
              <w:jc w:val="center"/>
              <w:rPr>
                <w:ins w:id="252" w:author="Author"/>
              </w:rPr>
            </w:pPr>
            <w:ins w:id="253" w:author="Author">
              <w:r>
                <w:t>2.0</w:t>
              </w:r>
            </w:ins>
          </w:p>
        </w:tc>
      </w:tr>
      <w:tr w:rsidR="002668CB" w:rsidRPr="000C7429" w14:paraId="71C47B61" w14:textId="77777777" w:rsidTr="00E60EDF">
        <w:trPr>
          <w:cantSplit/>
          <w:jc w:val="center"/>
          <w:ins w:id="254" w:author="Author"/>
        </w:trPr>
        <w:tc>
          <w:tcPr>
            <w:tcW w:w="1785" w:type="dxa"/>
            <w:tcBorders>
              <w:left w:val="single" w:sz="12" w:space="0" w:color="auto"/>
            </w:tcBorders>
            <w:shd w:val="clear" w:color="auto" w:fill="auto"/>
            <w:vAlign w:val="center"/>
          </w:tcPr>
          <w:p w14:paraId="6501750A" w14:textId="77777777" w:rsidR="002668CB" w:rsidRPr="000C7429" w:rsidRDefault="002668CB" w:rsidP="003069ED">
            <w:pPr>
              <w:pStyle w:val="BodyText-table"/>
              <w:jc w:val="center"/>
              <w:rPr>
                <w:ins w:id="255" w:author="Author"/>
              </w:rPr>
            </w:pPr>
            <w:ins w:id="256" w:author="Author">
              <w:r>
                <w:t>BDSAT</w:t>
              </w:r>
            </w:ins>
          </w:p>
        </w:tc>
        <w:tc>
          <w:tcPr>
            <w:tcW w:w="1856" w:type="dxa"/>
            <w:shd w:val="clear" w:color="auto" w:fill="auto"/>
          </w:tcPr>
          <w:p w14:paraId="03F3E1F8" w14:textId="77777777" w:rsidR="002668CB" w:rsidRPr="000C7429" w:rsidRDefault="002668CB" w:rsidP="003069ED">
            <w:pPr>
              <w:pStyle w:val="BodyText-table"/>
              <w:jc w:val="center"/>
              <w:rPr>
                <w:ins w:id="257" w:author="Author"/>
              </w:rPr>
            </w:pPr>
            <w:ins w:id="258" w:author="Author">
              <w:r>
                <w:t>3.0</w:t>
              </w:r>
            </w:ins>
          </w:p>
        </w:tc>
        <w:tc>
          <w:tcPr>
            <w:tcW w:w="1834" w:type="dxa"/>
            <w:shd w:val="clear" w:color="auto" w:fill="auto"/>
            <w:vAlign w:val="center"/>
          </w:tcPr>
          <w:p w14:paraId="3E3098B2" w14:textId="77777777" w:rsidR="002668CB" w:rsidRPr="000C7429" w:rsidRDefault="002668CB" w:rsidP="003069ED">
            <w:pPr>
              <w:pStyle w:val="BodyText-table"/>
              <w:jc w:val="center"/>
              <w:rPr>
                <w:ins w:id="259" w:author="Author"/>
              </w:rPr>
            </w:pPr>
            <w:ins w:id="260" w:author="Author">
              <w:r>
                <w:t>2.0</w:t>
              </w:r>
            </w:ins>
          </w:p>
        </w:tc>
        <w:tc>
          <w:tcPr>
            <w:tcW w:w="1946" w:type="dxa"/>
            <w:shd w:val="clear" w:color="auto" w:fill="auto"/>
            <w:vAlign w:val="center"/>
          </w:tcPr>
          <w:p w14:paraId="695EC7F1" w14:textId="77777777" w:rsidR="002668CB" w:rsidRPr="000C7429" w:rsidRDefault="002668CB" w:rsidP="003069ED">
            <w:pPr>
              <w:pStyle w:val="BodyText-table"/>
              <w:jc w:val="center"/>
              <w:rPr>
                <w:ins w:id="261" w:author="Author"/>
              </w:rPr>
            </w:pPr>
            <w:ins w:id="262" w:author="Author">
              <w:r>
                <w:t>3.5</w:t>
              </w:r>
            </w:ins>
          </w:p>
        </w:tc>
        <w:tc>
          <w:tcPr>
            <w:tcW w:w="1834" w:type="dxa"/>
            <w:tcBorders>
              <w:right w:val="single" w:sz="12" w:space="0" w:color="auto"/>
            </w:tcBorders>
            <w:shd w:val="clear" w:color="auto" w:fill="auto"/>
            <w:vAlign w:val="center"/>
          </w:tcPr>
          <w:p w14:paraId="74295C3D" w14:textId="77777777" w:rsidR="002668CB" w:rsidRPr="000C7429" w:rsidRDefault="002668CB" w:rsidP="003069ED">
            <w:pPr>
              <w:pStyle w:val="BodyText-table"/>
              <w:jc w:val="center"/>
              <w:rPr>
                <w:ins w:id="263" w:author="Author"/>
              </w:rPr>
            </w:pPr>
            <w:ins w:id="264" w:author="Author">
              <w:r>
                <w:t>2.0</w:t>
              </w:r>
            </w:ins>
          </w:p>
        </w:tc>
      </w:tr>
      <w:tr w:rsidR="002668CB" w:rsidRPr="000C7429" w14:paraId="49F6A05B" w14:textId="77777777" w:rsidTr="00E60EDF">
        <w:trPr>
          <w:cantSplit/>
          <w:jc w:val="center"/>
          <w:ins w:id="265" w:author="Author"/>
        </w:trPr>
        <w:tc>
          <w:tcPr>
            <w:tcW w:w="1785" w:type="dxa"/>
            <w:tcBorders>
              <w:left w:val="single" w:sz="12" w:space="0" w:color="auto"/>
            </w:tcBorders>
            <w:shd w:val="clear" w:color="auto" w:fill="auto"/>
            <w:vAlign w:val="center"/>
          </w:tcPr>
          <w:p w14:paraId="19BE35BF" w14:textId="77777777" w:rsidR="002668CB" w:rsidRPr="000C7429" w:rsidRDefault="002668CB" w:rsidP="003069ED">
            <w:pPr>
              <w:pStyle w:val="BodyText-table"/>
              <w:jc w:val="center"/>
              <w:rPr>
                <w:ins w:id="266" w:author="Author"/>
              </w:rPr>
            </w:pPr>
            <w:ins w:id="267" w:author="Author">
              <w:r>
                <w:t>BD1–UAT*</w:t>
              </w:r>
            </w:ins>
          </w:p>
        </w:tc>
        <w:tc>
          <w:tcPr>
            <w:tcW w:w="1856" w:type="dxa"/>
            <w:shd w:val="clear" w:color="auto" w:fill="auto"/>
          </w:tcPr>
          <w:p w14:paraId="31209D74" w14:textId="77777777" w:rsidR="002668CB" w:rsidRPr="000C7429" w:rsidRDefault="002668CB" w:rsidP="003069ED">
            <w:pPr>
              <w:pStyle w:val="BodyText-table"/>
              <w:jc w:val="center"/>
              <w:rPr>
                <w:ins w:id="268" w:author="Author"/>
              </w:rPr>
            </w:pPr>
            <w:ins w:id="269" w:author="Author">
              <w:r>
                <w:t>4.5</w:t>
              </w:r>
            </w:ins>
          </w:p>
        </w:tc>
        <w:tc>
          <w:tcPr>
            <w:tcW w:w="1834" w:type="dxa"/>
            <w:shd w:val="clear" w:color="auto" w:fill="auto"/>
            <w:vAlign w:val="center"/>
          </w:tcPr>
          <w:p w14:paraId="4B454667" w14:textId="77777777" w:rsidR="002668CB" w:rsidRPr="000C7429" w:rsidRDefault="002668CB" w:rsidP="003069ED">
            <w:pPr>
              <w:pStyle w:val="BodyText-table"/>
              <w:jc w:val="center"/>
              <w:rPr>
                <w:ins w:id="270" w:author="Author"/>
              </w:rPr>
            </w:pPr>
            <w:ins w:id="271" w:author="Author">
              <w:r>
                <w:t>3.0</w:t>
              </w:r>
            </w:ins>
          </w:p>
        </w:tc>
        <w:tc>
          <w:tcPr>
            <w:tcW w:w="1946" w:type="dxa"/>
            <w:shd w:val="clear" w:color="auto" w:fill="auto"/>
            <w:vAlign w:val="center"/>
          </w:tcPr>
          <w:p w14:paraId="3BAAC066" w14:textId="77777777" w:rsidR="002668CB" w:rsidRPr="000C7429" w:rsidRDefault="002668CB" w:rsidP="003069ED">
            <w:pPr>
              <w:pStyle w:val="BodyText-table"/>
              <w:jc w:val="center"/>
              <w:rPr>
                <w:ins w:id="272" w:author="Author"/>
              </w:rPr>
            </w:pPr>
            <w:ins w:id="273" w:author="Author">
              <w:r>
                <w:t>5.0</w:t>
              </w:r>
            </w:ins>
          </w:p>
        </w:tc>
        <w:tc>
          <w:tcPr>
            <w:tcW w:w="1834" w:type="dxa"/>
            <w:tcBorders>
              <w:right w:val="single" w:sz="12" w:space="0" w:color="auto"/>
            </w:tcBorders>
            <w:shd w:val="clear" w:color="auto" w:fill="auto"/>
            <w:vAlign w:val="center"/>
          </w:tcPr>
          <w:p w14:paraId="20A3E0DF" w14:textId="77777777" w:rsidR="002668CB" w:rsidRPr="000C7429" w:rsidRDefault="002668CB" w:rsidP="003069ED">
            <w:pPr>
              <w:pStyle w:val="BodyText-table"/>
              <w:jc w:val="center"/>
              <w:rPr>
                <w:ins w:id="274" w:author="Author"/>
              </w:rPr>
            </w:pPr>
            <w:ins w:id="275" w:author="Author">
              <w:r>
                <w:t>3.0</w:t>
              </w:r>
            </w:ins>
          </w:p>
        </w:tc>
      </w:tr>
      <w:tr w:rsidR="002668CB" w:rsidRPr="000C7429" w14:paraId="4F3F3844" w14:textId="77777777" w:rsidTr="00E60EDF">
        <w:trPr>
          <w:cantSplit/>
          <w:jc w:val="center"/>
          <w:ins w:id="276" w:author="Author"/>
        </w:trPr>
        <w:tc>
          <w:tcPr>
            <w:tcW w:w="1785" w:type="dxa"/>
            <w:tcBorders>
              <w:left w:val="single" w:sz="12" w:space="0" w:color="auto"/>
            </w:tcBorders>
            <w:shd w:val="clear" w:color="auto" w:fill="auto"/>
            <w:vAlign w:val="center"/>
          </w:tcPr>
          <w:p w14:paraId="157298A1" w14:textId="77777777" w:rsidR="002668CB" w:rsidRDefault="002668CB" w:rsidP="003069ED">
            <w:pPr>
              <w:pStyle w:val="BodyText-table"/>
              <w:jc w:val="center"/>
              <w:rPr>
                <w:ins w:id="277" w:author="Author"/>
              </w:rPr>
            </w:pPr>
            <w:ins w:id="278" w:author="Author">
              <w:r>
                <w:t>BD1–SAT**</w:t>
              </w:r>
            </w:ins>
          </w:p>
        </w:tc>
        <w:tc>
          <w:tcPr>
            <w:tcW w:w="1856" w:type="dxa"/>
            <w:shd w:val="clear" w:color="auto" w:fill="auto"/>
          </w:tcPr>
          <w:p w14:paraId="68561C99" w14:textId="77777777" w:rsidR="002668CB" w:rsidRPr="000C7429" w:rsidRDefault="002668CB" w:rsidP="003069ED">
            <w:pPr>
              <w:pStyle w:val="BodyText-table"/>
              <w:jc w:val="center"/>
              <w:rPr>
                <w:ins w:id="279" w:author="Author"/>
              </w:rPr>
            </w:pPr>
            <w:ins w:id="280" w:author="Author">
              <w:r>
                <w:t>3.0</w:t>
              </w:r>
            </w:ins>
          </w:p>
        </w:tc>
        <w:tc>
          <w:tcPr>
            <w:tcW w:w="1834" w:type="dxa"/>
            <w:shd w:val="clear" w:color="auto" w:fill="auto"/>
            <w:vAlign w:val="center"/>
          </w:tcPr>
          <w:p w14:paraId="4A93F7B1" w14:textId="77777777" w:rsidR="002668CB" w:rsidRPr="000C7429" w:rsidRDefault="002668CB" w:rsidP="003069ED">
            <w:pPr>
              <w:pStyle w:val="BodyText-table"/>
              <w:jc w:val="center"/>
              <w:rPr>
                <w:ins w:id="281" w:author="Author"/>
              </w:rPr>
            </w:pPr>
            <w:ins w:id="282" w:author="Author">
              <w:r>
                <w:t>2.0</w:t>
              </w:r>
            </w:ins>
          </w:p>
        </w:tc>
        <w:tc>
          <w:tcPr>
            <w:tcW w:w="1946" w:type="dxa"/>
            <w:shd w:val="clear" w:color="auto" w:fill="auto"/>
            <w:vAlign w:val="center"/>
          </w:tcPr>
          <w:p w14:paraId="29922089" w14:textId="77777777" w:rsidR="002668CB" w:rsidRPr="000C7429" w:rsidRDefault="002668CB" w:rsidP="003069ED">
            <w:pPr>
              <w:pStyle w:val="BodyText-table"/>
              <w:jc w:val="center"/>
              <w:rPr>
                <w:ins w:id="283" w:author="Author"/>
              </w:rPr>
            </w:pPr>
            <w:ins w:id="284" w:author="Author">
              <w:r>
                <w:t>3.5</w:t>
              </w:r>
            </w:ins>
          </w:p>
        </w:tc>
        <w:tc>
          <w:tcPr>
            <w:tcW w:w="1834" w:type="dxa"/>
            <w:tcBorders>
              <w:right w:val="single" w:sz="12" w:space="0" w:color="auto"/>
            </w:tcBorders>
            <w:shd w:val="clear" w:color="auto" w:fill="auto"/>
            <w:vAlign w:val="center"/>
          </w:tcPr>
          <w:p w14:paraId="65F6FC70" w14:textId="77777777" w:rsidR="002668CB" w:rsidRPr="000C7429" w:rsidRDefault="002668CB" w:rsidP="003069ED">
            <w:pPr>
              <w:pStyle w:val="BodyText-table"/>
              <w:jc w:val="center"/>
              <w:rPr>
                <w:ins w:id="285" w:author="Author"/>
              </w:rPr>
            </w:pPr>
            <w:ins w:id="286" w:author="Author">
              <w:r>
                <w:t>2.0</w:t>
              </w:r>
            </w:ins>
          </w:p>
        </w:tc>
      </w:tr>
      <w:tr w:rsidR="002668CB" w:rsidRPr="000C7429" w14:paraId="7F78D781" w14:textId="77777777" w:rsidTr="00E60EDF">
        <w:trPr>
          <w:cantSplit/>
          <w:jc w:val="center"/>
          <w:ins w:id="287" w:author="Author"/>
        </w:trPr>
        <w:tc>
          <w:tcPr>
            <w:tcW w:w="1785" w:type="dxa"/>
            <w:tcBorders>
              <w:left w:val="single" w:sz="12" w:space="0" w:color="auto"/>
            </w:tcBorders>
            <w:shd w:val="clear" w:color="auto" w:fill="auto"/>
            <w:vAlign w:val="center"/>
          </w:tcPr>
          <w:p w14:paraId="475E71E7" w14:textId="77777777" w:rsidR="002668CB" w:rsidRPr="000C7429" w:rsidRDefault="002668CB" w:rsidP="003069ED">
            <w:pPr>
              <w:pStyle w:val="BodyText-table"/>
              <w:jc w:val="center"/>
              <w:rPr>
                <w:ins w:id="288" w:author="Author"/>
              </w:rPr>
            </w:pPr>
            <w:ins w:id="289" w:author="Author">
              <w:r>
                <w:t>BD2</w:t>
              </w:r>
            </w:ins>
          </w:p>
        </w:tc>
        <w:tc>
          <w:tcPr>
            <w:tcW w:w="1856" w:type="dxa"/>
            <w:shd w:val="clear" w:color="auto" w:fill="auto"/>
          </w:tcPr>
          <w:p w14:paraId="0D4485A9" w14:textId="77777777" w:rsidR="002668CB" w:rsidRPr="000C7429" w:rsidRDefault="002668CB" w:rsidP="003069ED">
            <w:pPr>
              <w:pStyle w:val="BodyText-table"/>
              <w:jc w:val="center"/>
              <w:rPr>
                <w:ins w:id="290" w:author="Author"/>
              </w:rPr>
            </w:pPr>
            <w:ins w:id="291" w:author="Author">
              <w:r>
                <w:t>1.0</w:t>
              </w:r>
            </w:ins>
          </w:p>
        </w:tc>
        <w:tc>
          <w:tcPr>
            <w:tcW w:w="1834" w:type="dxa"/>
            <w:shd w:val="clear" w:color="auto" w:fill="auto"/>
            <w:vAlign w:val="center"/>
          </w:tcPr>
          <w:p w14:paraId="18C85699" w14:textId="77777777" w:rsidR="002668CB" w:rsidRPr="000C7429" w:rsidRDefault="002668CB" w:rsidP="003069ED">
            <w:pPr>
              <w:pStyle w:val="BodyText-table"/>
              <w:jc w:val="center"/>
              <w:rPr>
                <w:ins w:id="292" w:author="Author"/>
              </w:rPr>
            </w:pPr>
            <w:ins w:id="293" w:author="Author">
              <w:r>
                <w:t>0.5</w:t>
              </w:r>
            </w:ins>
          </w:p>
        </w:tc>
        <w:tc>
          <w:tcPr>
            <w:tcW w:w="1946" w:type="dxa"/>
            <w:shd w:val="clear" w:color="auto" w:fill="auto"/>
            <w:vAlign w:val="center"/>
          </w:tcPr>
          <w:p w14:paraId="58AEF9E2" w14:textId="77777777" w:rsidR="002668CB" w:rsidRPr="000C7429" w:rsidRDefault="002668CB" w:rsidP="003069ED">
            <w:pPr>
              <w:pStyle w:val="BodyText-table"/>
              <w:jc w:val="center"/>
              <w:rPr>
                <w:ins w:id="294" w:author="Author"/>
              </w:rPr>
            </w:pPr>
            <w:ins w:id="295" w:author="Author">
              <w:r>
                <w:t>1.5</w:t>
              </w:r>
            </w:ins>
          </w:p>
        </w:tc>
        <w:tc>
          <w:tcPr>
            <w:tcW w:w="1834" w:type="dxa"/>
            <w:tcBorders>
              <w:right w:val="single" w:sz="12" w:space="0" w:color="auto"/>
            </w:tcBorders>
            <w:shd w:val="clear" w:color="auto" w:fill="auto"/>
            <w:vAlign w:val="center"/>
          </w:tcPr>
          <w:p w14:paraId="4BB525D2" w14:textId="77777777" w:rsidR="002668CB" w:rsidRPr="000C7429" w:rsidRDefault="002668CB" w:rsidP="003069ED">
            <w:pPr>
              <w:pStyle w:val="BodyText-table"/>
              <w:jc w:val="center"/>
              <w:rPr>
                <w:ins w:id="296" w:author="Author"/>
              </w:rPr>
            </w:pPr>
            <w:ins w:id="297" w:author="Author">
              <w:r>
                <w:t>1.0</w:t>
              </w:r>
            </w:ins>
          </w:p>
        </w:tc>
      </w:tr>
      <w:tr w:rsidR="002668CB" w:rsidRPr="000C7429" w14:paraId="19289301" w14:textId="77777777" w:rsidTr="00E60EDF">
        <w:trPr>
          <w:cantSplit/>
          <w:jc w:val="center"/>
          <w:ins w:id="298" w:author="Author"/>
        </w:trPr>
        <w:tc>
          <w:tcPr>
            <w:tcW w:w="1785" w:type="dxa"/>
            <w:tcBorders>
              <w:left w:val="single" w:sz="12" w:space="0" w:color="auto"/>
              <w:bottom w:val="single" w:sz="8" w:space="0" w:color="auto"/>
            </w:tcBorders>
            <w:shd w:val="clear" w:color="auto" w:fill="auto"/>
            <w:vAlign w:val="center"/>
          </w:tcPr>
          <w:p w14:paraId="59F0777B" w14:textId="77777777" w:rsidR="002668CB" w:rsidRPr="000C7429" w:rsidRDefault="002668CB" w:rsidP="003069ED">
            <w:pPr>
              <w:pStyle w:val="BodyText-table"/>
              <w:jc w:val="center"/>
              <w:rPr>
                <w:ins w:id="299" w:author="Author"/>
              </w:rPr>
            </w:pPr>
            <w:ins w:id="300" w:author="Author">
              <w:r>
                <w:t>BDLV</w:t>
              </w:r>
            </w:ins>
          </w:p>
        </w:tc>
        <w:tc>
          <w:tcPr>
            <w:tcW w:w="1856" w:type="dxa"/>
            <w:tcBorders>
              <w:bottom w:val="single" w:sz="8" w:space="0" w:color="auto"/>
            </w:tcBorders>
            <w:shd w:val="clear" w:color="auto" w:fill="auto"/>
          </w:tcPr>
          <w:p w14:paraId="7924A131" w14:textId="77777777" w:rsidR="002668CB" w:rsidRPr="000C7429" w:rsidRDefault="002668CB" w:rsidP="003069ED">
            <w:pPr>
              <w:pStyle w:val="BodyText-table"/>
              <w:jc w:val="center"/>
              <w:rPr>
                <w:ins w:id="301" w:author="Author"/>
              </w:rPr>
            </w:pPr>
            <w:ins w:id="302" w:author="Author">
              <w:r>
                <w:t>1.0</w:t>
              </w:r>
            </w:ins>
          </w:p>
        </w:tc>
        <w:tc>
          <w:tcPr>
            <w:tcW w:w="1834" w:type="dxa"/>
            <w:tcBorders>
              <w:bottom w:val="single" w:sz="8" w:space="0" w:color="auto"/>
            </w:tcBorders>
            <w:shd w:val="clear" w:color="auto" w:fill="auto"/>
            <w:vAlign w:val="center"/>
          </w:tcPr>
          <w:p w14:paraId="0D48CA24" w14:textId="77777777" w:rsidR="002668CB" w:rsidRPr="000C7429" w:rsidRDefault="002668CB" w:rsidP="003069ED">
            <w:pPr>
              <w:pStyle w:val="BodyText-table"/>
              <w:jc w:val="center"/>
              <w:rPr>
                <w:ins w:id="303" w:author="Author"/>
              </w:rPr>
            </w:pPr>
            <w:ins w:id="304" w:author="Author">
              <w:r>
                <w:t>0.5</w:t>
              </w:r>
            </w:ins>
          </w:p>
        </w:tc>
        <w:tc>
          <w:tcPr>
            <w:tcW w:w="1946" w:type="dxa"/>
            <w:tcBorders>
              <w:bottom w:val="single" w:sz="8" w:space="0" w:color="auto"/>
            </w:tcBorders>
            <w:shd w:val="clear" w:color="auto" w:fill="auto"/>
            <w:vAlign w:val="center"/>
          </w:tcPr>
          <w:p w14:paraId="3C7F8BF0" w14:textId="77777777" w:rsidR="002668CB" w:rsidRPr="000C7429" w:rsidRDefault="002668CB" w:rsidP="003069ED">
            <w:pPr>
              <w:pStyle w:val="BodyText-table"/>
              <w:jc w:val="center"/>
              <w:rPr>
                <w:ins w:id="305" w:author="Author"/>
              </w:rPr>
            </w:pPr>
            <w:ins w:id="306" w:author="Author">
              <w:r>
                <w:t>1.5</w:t>
              </w:r>
            </w:ins>
          </w:p>
        </w:tc>
        <w:tc>
          <w:tcPr>
            <w:tcW w:w="1834" w:type="dxa"/>
            <w:tcBorders>
              <w:bottom w:val="single" w:sz="8" w:space="0" w:color="auto"/>
              <w:right w:val="single" w:sz="12" w:space="0" w:color="auto"/>
            </w:tcBorders>
            <w:shd w:val="clear" w:color="auto" w:fill="auto"/>
            <w:vAlign w:val="center"/>
          </w:tcPr>
          <w:p w14:paraId="04284D42" w14:textId="77777777" w:rsidR="002668CB" w:rsidRPr="000C7429" w:rsidRDefault="002668CB" w:rsidP="003069ED">
            <w:pPr>
              <w:pStyle w:val="BodyText-table"/>
              <w:jc w:val="center"/>
              <w:rPr>
                <w:ins w:id="307" w:author="Author"/>
              </w:rPr>
            </w:pPr>
            <w:ins w:id="308" w:author="Author">
              <w:r>
                <w:t>1.0</w:t>
              </w:r>
            </w:ins>
          </w:p>
        </w:tc>
      </w:tr>
      <w:tr w:rsidR="002668CB" w:rsidRPr="000C7429" w14:paraId="3939AC3C" w14:textId="77777777" w:rsidTr="00E60EDF">
        <w:trPr>
          <w:cantSplit/>
          <w:jc w:val="center"/>
          <w:ins w:id="309" w:author="Author"/>
        </w:trPr>
        <w:tc>
          <w:tcPr>
            <w:tcW w:w="9255" w:type="dxa"/>
            <w:gridSpan w:val="5"/>
            <w:tcBorders>
              <w:top w:val="single" w:sz="8" w:space="0" w:color="auto"/>
              <w:left w:val="nil"/>
              <w:bottom w:val="nil"/>
              <w:right w:val="nil"/>
            </w:tcBorders>
            <w:shd w:val="clear" w:color="auto" w:fill="auto"/>
            <w:vAlign w:val="center"/>
          </w:tcPr>
          <w:p w14:paraId="449C3F6A" w14:textId="77777777" w:rsidR="002668CB" w:rsidRDefault="002668CB" w:rsidP="003069ED">
            <w:pPr>
              <w:pStyle w:val="BodyText-table"/>
              <w:rPr>
                <w:ins w:id="310" w:author="Author"/>
              </w:rPr>
            </w:pPr>
            <w:ins w:id="311" w:author="Author">
              <w:r>
                <w:t>* Normally powered by UAT</w:t>
              </w:r>
            </w:ins>
          </w:p>
        </w:tc>
      </w:tr>
      <w:tr w:rsidR="002668CB" w:rsidRPr="000C7429" w14:paraId="066D83F3" w14:textId="77777777" w:rsidTr="00E60EDF">
        <w:trPr>
          <w:cantSplit/>
          <w:jc w:val="center"/>
          <w:ins w:id="312" w:author="Author"/>
        </w:trPr>
        <w:tc>
          <w:tcPr>
            <w:tcW w:w="9255" w:type="dxa"/>
            <w:gridSpan w:val="5"/>
            <w:tcBorders>
              <w:top w:val="nil"/>
              <w:left w:val="nil"/>
              <w:bottom w:val="nil"/>
              <w:right w:val="nil"/>
            </w:tcBorders>
            <w:shd w:val="clear" w:color="auto" w:fill="auto"/>
            <w:vAlign w:val="center"/>
          </w:tcPr>
          <w:p w14:paraId="749154C2" w14:textId="77777777" w:rsidR="002668CB" w:rsidRDefault="002668CB" w:rsidP="003069ED">
            <w:pPr>
              <w:pStyle w:val="BodyText-table"/>
              <w:rPr>
                <w:ins w:id="313" w:author="Author"/>
              </w:rPr>
            </w:pPr>
            <w:ins w:id="314" w:author="Author">
              <w:r>
                <w:t>** Normally powered by SAT</w:t>
              </w:r>
            </w:ins>
          </w:p>
        </w:tc>
      </w:tr>
    </w:tbl>
    <w:p w14:paraId="326BC34A" w14:textId="77777777" w:rsidR="002668CB" w:rsidRDefault="002668CB" w:rsidP="002668CB">
      <w:pPr>
        <w:jc w:val="center"/>
        <w:rPr>
          <w:ins w:id="315" w:author="Author"/>
          <w:u w:val="single"/>
        </w:rPr>
      </w:pPr>
    </w:p>
    <w:p w14:paraId="59FD5753" w14:textId="77777777" w:rsidR="00217A63" w:rsidRPr="0036564F" w:rsidRDefault="00217A63" w:rsidP="002668CB">
      <w:pPr>
        <w:jc w:val="center"/>
        <w:rPr>
          <w:ins w:id="316" w:author="Author"/>
          <w:u w:val="single"/>
        </w:rPr>
      </w:pPr>
    </w:p>
    <w:p w14:paraId="08E3499D" w14:textId="3F388691" w:rsidR="00827426" w:rsidRPr="00404AFF" w:rsidRDefault="00827426" w:rsidP="0036564F">
      <w:pPr>
        <w:pStyle w:val="Heading3"/>
        <w:rPr>
          <w:ins w:id="317" w:author="Author"/>
        </w:rPr>
      </w:pPr>
      <w:ins w:id="318" w:author="Author">
        <w:r w:rsidRPr="00404AFF">
          <w:t>Frequenc</w:t>
        </w:r>
        <w:r>
          <w:t>y</w:t>
        </w:r>
        <w:r w:rsidRPr="00404AFF">
          <w:t xml:space="preserve"> and ZOI for </w:t>
        </w:r>
        <w:r>
          <w:t>Iso-Phase Bus Bar</w:t>
        </w:r>
        <w:r w:rsidRPr="00404AFF">
          <w:t xml:space="preserve"> HEAFs</w:t>
        </w:r>
      </w:ins>
    </w:p>
    <w:p w14:paraId="2EC9AB19" w14:textId="75B6BF15" w:rsidR="00A251B1" w:rsidRDefault="00E75B49" w:rsidP="006879B4">
      <w:pPr>
        <w:pStyle w:val="BodyText"/>
        <w:rPr>
          <w:ins w:id="319" w:author="Author"/>
        </w:rPr>
      </w:pPr>
      <w:ins w:id="320" w:author="Author">
        <w:r>
          <w:t xml:space="preserve">The </w:t>
        </w:r>
        <w:r w:rsidR="00211783">
          <w:t>FIF</w:t>
        </w:r>
        <w:r w:rsidR="00AE6474">
          <w:t xml:space="preserve"> </w:t>
        </w:r>
        <w:r w:rsidR="00A9190E">
          <w:t>for iso-phase bus bar HEAFs (bin 16.1</w:t>
        </w:r>
        <w:r w:rsidR="00AE6474">
          <w:t>-</w:t>
        </w:r>
        <w:r w:rsidR="00A9190E">
          <w:t xml:space="preserve">2) </w:t>
        </w:r>
        <w:r w:rsidR="00AE6474">
          <w:t xml:space="preserve">is </w:t>
        </w:r>
        <w:r w:rsidR="00F44C9E">
          <w:t xml:space="preserve">1.01E-03. </w:t>
        </w:r>
        <w:r w:rsidR="0005513D">
          <w:t xml:space="preserve">There generally should </w:t>
        </w:r>
        <w:r w:rsidR="005859D4">
          <w:t xml:space="preserve">be one iso-phase bus </w:t>
        </w:r>
        <w:r w:rsidR="00F8365D">
          <w:t>per plant</w:t>
        </w:r>
        <w:r w:rsidR="005859D4">
          <w:t xml:space="preserve">. </w:t>
        </w:r>
        <w:r w:rsidR="005145AB">
          <w:t>If there is more than one iso-phase b</w:t>
        </w:r>
        <w:r w:rsidR="009874DE">
          <w:t xml:space="preserve">us, count the number of iso-phase buses </w:t>
        </w:r>
        <w:r w:rsidR="004818EC">
          <w:t xml:space="preserve">and use that to calculate </w:t>
        </w:r>
        <w:r w:rsidR="00BB170F">
          <w:t xml:space="preserve">the per ignition source unit </w:t>
        </w:r>
        <w:r w:rsidR="00211783">
          <w:t>FIF</w:t>
        </w:r>
        <w:r w:rsidR="00A251B1">
          <w:t>.</w:t>
        </w:r>
      </w:ins>
    </w:p>
    <w:p w14:paraId="3724AC16" w14:textId="07CA0D57" w:rsidR="007D2512" w:rsidRPr="000C7429" w:rsidRDefault="007D2512" w:rsidP="006879B4">
      <w:pPr>
        <w:pStyle w:val="BodyText"/>
      </w:pPr>
      <w:r w:rsidRPr="000C7429">
        <w:t>If a termination point of an iso-phase bus duct is present in the area under investigation, record its location. The recommended ZOI for iso-phase bus duct fires assumes damage to any component or cable that would normally be considered vulnerable to fire damage located within a sphere centered at the fault point and measuring 5 ft. in radius.</w:t>
      </w:r>
    </w:p>
    <w:p w14:paraId="05BA17CD" w14:textId="0C1E1257" w:rsidR="005B2AF9" w:rsidRPr="000C7429" w:rsidRDefault="000B4234" w:rsidP="00EE242A">
      <w:pPr>
        <w:pStyle w:val="Heading2"/>
      </w:pPr>
      <w:ins w:id="321" w:author="Author">
        <w:r>
          <w:t>03.03</w:t>
        </w:r>
        <w:r w:rsidR="00EE242A">
          <w:tab/>
        </w:r>
      </w:ins>
      <w:r w:rsidR="005B2AF9" w:rsidRPr="000C7429">
        <w:t>Motors</w:t>
      </w:r>
    </w:p>
    <w:p w14:paraId="752FBE1F" w14:textId="6A5F969C" w:rsidR="00714767" w:rsidRPr="000C7429" w:rsidRDefault="00ED1578" w:rsidP="006879B4">
      <w:pPr>
        <w:pStyle w:val="BodyText"/>
      </w:pPr>
      <w:ins w:id="322" w:author="Author">
        <w:r>
          <w:t xml:space="preserve">Electric motors </w:t>
        </w:r>
        <w:r w:rsidR="00867CFC">
          <w:t>are grouped in</w:t>
        </w:r>
        <w:r w:rsidR="00916E58">
          <w:t>to</w:t>
        </w:r>
        <w:r w:rsidR="00867CFC">
          <w:t xml:space="preserve"> three clas</w:t>
        </w:r>
        <w:r w:rsidR="00916E58">
          <w:t>ses</w:t>
        </w:r>
        <w:r w:rsidR="00246530">
          <w:t xml:space="preserve"> based on size: </w:t>
        </w:r>
        <w:r w:rsidR="00D13BD0">
          <w:t>class</w:t>
        </w:r>
        <w:r w:rsidR="00D27D82">
          <w:t>ification group</w:t>
        </w:r>
        <w:r w:rsidR="00D13BD0">
          <w:t xml:space="preserve"> A (&gt;5-30 HP),</w:t>
        </w:r>
        <w:r w:rsidR="00D27D82">
          <w:t xml:space="preserve"> </w:t>
        </w:r>
        <w:r w:rsidR="00B969D4">
          <w:t>classification group B (&gt;30-100 HP)</w:t>
        </w:r>
        <w:r w:rsidR="00452822">
          <w:t>, a</w:t>
        </w:r>
        <w:r w:rsidR="00F52560">
          <w:t>nd classification group C (&gt;100 HP).</w:t>
        </w:r>
        <w:r w:rsidR="00D13BD0">
          <w:t xml:space="preserve"> </w:t>
        </w:r>
        <w:r w:rsidR="00C9346B">
          <w:t xml:space="preserve">Each classification group has </w:t>
        </w:r>
        <w:r w:rsidR="00C45B13">
          <w:t xml:space="preserve">different HRR characteristics. </w:t>
        </w:r>
      </w:ins>
      <w:r w:rsidR="00714767" w:rsidRPr="000C7429">
        <w:t xml:space="preserve">All electric motors shall be counted, except for </w:t>
      </w:r>
      <w:r w:rsidR="004B5208" w:rsidRPr="000C7429">
        <w:t>small motors</w:t>
      </w:r>
      <w:r w:rsidR="00714767" w:rsidRPr="000C7429">
        <w:t xml:space="preserve"> 5</w:t>
      </w:r>
      <w:r w:rsidR="006B3335">
        <w:t xml:space="preserve"> </w:t>
      </w:r>
      <w:r w:rsidR="00714767" w:rsidRPr="000C7429">
        <w:t>HP or less.</w:t>
      </w:r>
      <w:r w:rsidR="004B5208" w:rsidRPr="000C7429">
        <w:t xml:space="preserve"> </w:t>
      </w:r>
      <w:r w:rsidR="00927E93" w:rsidRPr="000C7429">
        <w:t xml:space="preserve">Note the location of the motor if it is </w:t>
      </w:r>
      <w:r w:rsidR="00927E93" w:rsidRPr="000C7429" w:rsidDel="00AF43AE">
        <w:t xml:space="preserve">within 2 ft. </w:t>
      </w:r>
      <w:r w:rsidR="00927E93" w:rsidRPr="000C7429">
        <w:t xml:space="preserve">from the </w:t>
      </w:r>
      <w:ins w:id="323" w:author="Author">
        <w:r w:rsidR="007A2D88">
          <w:t xml:space="preserve">two </w:t>
        </w:r>
      </w:ins>
      <w:r w:rsidR="00927E93" w:rsidRPr="000C7429">
        <w:t xml:space="preserve">intersecting walls of a corner. </w:t>
      </w:r>
      <w:r w:rsidR="004B5208" w:rsidRPr="00804584">
        <w:t>Batteries</w:t>
      </w:r>
      <w:ins w:id="324" w:author="Author">
        <w:r w:rsidR="00E31D8F" w:rsidRPr="00804584">
          <w:t xml:space="preserve"> are considered to have the same HRR characteristics as Class</w:t>
        </w:r>
      </w:ins>
      <w:r w:rsidR="006B3335">
        <w:t> </w:t>
      </w:r>
      <w:ins w:id="325" w:author="Author">
        <w:r w:rsidR="00E31D8F" w:rsidRPr="00804584">
          <w:t>B motors.</w:t>
        </w:r>
      </w:ins>
      <w:r w:rsidR="004B5208" w:rsidRPr="00804584" w:rsidDel="00E31D8F">
        <w:t xml:space="preserve"> </w:t>
      </w:r>
      <w:ins w:id="326" w:author="Author">
        <w:r w:rsidR="00E31D8F" w:rsidRPr="00804584">
          <w:t xml:space="preserve">Junction </w:t>
        </w:r>
      </w:ins>
      <w:r w:rsidR="004B5208" w:rsidRPr="00804584">
        <w:t>boxes</w:t>
      </w:r>
      <w:ins w:id="327" w:author="Author">
        <w:r w:rsidR="00E31D8F" w:rsidRPr="00804584">
          <w:t xml:space="preserve"> are considered to have the same HRR char</w:t>
        </w:r>
        <w:r w:rsidR="006F6183" w:rsidRPr="00804584">
          <w:t>acteristics as Class</w:t>
        </w:r>
      </w:ins>
      <w:r w:rsidR="006B3335">
        <w:t> </w:t>
      </w:r>
      <w:ins w:id="328" w:author="Author">
        <w:r w:rsidR="006F6183" w:rsidRPr="00804584">
          <w:t xml:space="preserve">A motors. </w:t>
        </w:r>
        <w:r w:rsidR="00D84EC6" w:rsidRPr="00804584">
          <w:t xml:space="preserve">The HRR characteristics of </w:t>
        </w:r>
        <w:r w:rsidR="005D58F0">
          <w:t xml:space="preserve">electric pumps, </w:t>
        </w:r>
      </w:ins>
      <w:r w:rsidR="004B5208" w:rsidRPr="00804584">
        <w:t>reactor protection system motor generator (RPS MG) sets</w:t>
      </w:r>
      <w:r w:rsidR="004B5208" w:rsidRPr="00804584" w:rsidDel="00E11EBC">
        <w:t xml:space="preserve">, </w:t>
      </w:r>
      <w:r w:rsidR="004B5208" w:rsidRPr="00804584">
        <w:t xml:space="preserve">and ventilation subsystems are </w:t>
      </w:r>
      <w:ins w:id="329" w:author="Author">
        <w:r w:rsidR="004447DD" w:rsidRPr="00804584">
          <w:t>based on the size of the</w:t>
        </w:r>
      </w:ins>
      <w:r w:rsidR="004B5208" w:rsidRPr="00804584">
        <w:t xml:space="preserve"> electric motor</w:t>
      </w:r>
      <w:ins w:id="330" w:author="Author">
        <w:r w:rsidR="004842FE">
          <w:t xml:space="preserve"> that powers the pump or system</w:t>
        </w:r>
      </w:ins>
      <w:r w:rsidR="004B5208" w:rsidRPr="00A15ECE">
        <w:t>.</w:t>
      </w:r>
    </w:p>
    <w:p w14:paraId="115216CB" w14:textId="45587317" w:rsidR="005B2AF9" w:rsidRPr="000C7429" w:rsidRDefault="00006F38" w:rsidP="00737CCA">
      <w:pPr>
        <w:pStyle w:val="Heading2"/>
      </w:pPr>
      <w:ins w:id="331" w:author="Author">
        <w:r>
          <w:lastRenderedPageBreak/>
          <w:t>03.0</w:t>
        </w:r>
        <w:r w:rsidR="003B74AF">
          <w:t>4</w:t>
        </w:r>
        <w:r w:rsidR="003B74AF">
          <w:tab/>
        </w:r>
      </w:ins>
      <w:r w:rsidR="00927E93" w:rsidRPr="000C7429">
        <w:t>Pumps</w:t>
      </w:r>
    </w:p>
    <w:p w14:paraId="7ED13C74" w14:textId="0CF84444" w:rsidR="00942549" w:rsidRPr="000C7429" w:rsidRDefault="00944C91" w:rsidP="006879B4">
      <w:pPr>
        <w:pStyle w:val="BodyText"/>
      </w:pPr>
      <w:ins w:id="332" w:author="Author">
        <w:r>
          <w:t>E</w:t>
        </w:r>
      </w:ins>
      <w:r w:rsidR="00927E93" w:rsidRPr="000C7429">
        <w:t xml:space="preserve">lectrical pumps </w:t>
      </w:r>
      <w:ins w:id="333" w:author="Author">
        <w:r>
          <w:t>are included as part of the electric motor fire discussion above</w:t>
        </w:r>
      </w:ins>
      <w:r w:rsidR="00942549" w:rsidRPr="000C7429">
        <w:t>. Diesel-driven pump fires are included as part of the liquid fuel fires discussed below.</w:t>
      </w:r>
    </w:p>
    <w:p w14:paraId="502B7591" w14:textId="630E78A2" w:rsidR="00E47E48" w:rsidRDefault="003B74AF" w:rsidP="00737CCA">
      <w:pPr>
        <w:pStyle w:val="Heading2"/>
        <w:rPr>
          <w:ins w:id="334" w:author="Author"/>
        </w:rPr>
      </w:pPr>
      <w:ins w:id="335" w:author="Author">
        <w:r>
          <w:t>03.05</w:t>
        </w:r>
        <w:r>
          <w:tab/>
        </w:r>
        <w:r w:rsidR="00E47E48">
          <w:t>Dry Transformers</w:t>
        </w:r>
      </w:ins>
    </w:p>
    <w:p w14:paraId="7F60ACE8" w14:textId="055810D6" w:rsidR="007A18E4" w:rsidRPr="007A18E4" w:rsidRDefault="007A18E4" w:rsidP="006879B4">
      <w:pPr>
        <w:pStyle w:val="BodyText"/>
        <w:rPr>
          <w:ins w:id="336" w:author="Author"/>
        </w:rPr>
      </w:pPr>
      <w:ins w:id="337" w:author="Author">
        <w:r>
          <w:t>Dry</w:t>
        </w:r>
        <w:r w:rsidR="007431D5">
          <w:t xml:space="preserve"> transformer</w:t>
        </w:r>
        <w:r>
          <w:t xml:space="preserve">s are grouped into three classes based on </w:t>
        </w:r>
        <w:r w:rsidR="007431D5">
          <w:t>power rating</w:t>
        </w:r>
        <w:r>
          <w:t>: classification group A (&gt;</w:t>
        </w:r>
        <w:r w:rsidR="00452822">
          <w:t>4</w:t>
        </w:r>
        <w:r>
          <w:t>5-</w:t>
        </w:r>
        <w:r w:rsidR="00452822">
          <w:t>75</w:t>
        </w:r>
        <w:r>
          <w:t xml:space="preserve"> </w:t>
        </w:r>
        <w:r w:rsidR="00452822">
          <w:t>kVA</w:t>
        </w:r>
        <w:r>
          <w:t>), classification group B (&gt;</w:t>
        </w:r>
        <w:r w:rsidR="00452822">
          <w:t>75</w:t>
        </w:r>
        <w:r>
          <w:t>-</w:t>
        </w:r>
        <w:r w:rsidR="00452822">
          <w:t>75</w:t>
        </w:r>
        <w:r>
          <w:t xml:space="preserve">0 </w:t>
        </w:r>
        <w:r w:rsidR="00A9276D">
          <w:t>kVA</w:t>
        </w:r>
        <w:r>
          <w:t>)</w:t>
        </w:r>
        <w:r w:rsidR="00A9276D">
          <w:t>, a</w:t>
        </w:r>
        <w:r>
          <w:t>nd classification group C (&gt;</w:t>
        </w:r>
        <w:r w:rsidR="00A9276D">
          <w:t>750</w:t>
        </w:r>
        <w:r>
          <w:t xml:space="preserve"> </w:t>
        </w:r>
        <w:r w:rsidR="00A9276D">
          <w:t>kVA</w:t>
        </w:r>
        <w:r>
          <w:t xml:space="preserve">). </w:t>
        </w:r>
        <w:r w:rsidR="00C45B13">
          <w:t xml:space="preserve">Each classification group has different HRR characteristics. </w:t>
        </w:r>
        <w:r w:rsidRPr="000C7429">
          <w:t xml:space="preserve">All </w:t>
        </w:r>
        <w:r w:rsidR="00A9276D">
          <w:t>dry transformers</w:t>
        </w:r>
        <w:r w:rsidRPr="000C7429">
          <w:t xml:space="preserve"> shall be counted, except for small </w:t>
        </w:r>
        <w:r w:rsidR="00E14F88">
          <w:t>dry transformers</w:t>
        </w:r>
        <w:r w:rsidRPr="000C7429">
          <w:t xml:space="preserve"> </w:t>
        </w:r>
        <w:r w:rsidR="00C45B13">
          <w:t>4</w:t>
        </w:r>
        <w:r w:rsidRPr="000C7429">
          <w:t xml:space="preserve">5 </w:t>
        </w:r>
        <w:r w:rsidR="00C45B13">
          <w:t>kVA</w:t>
        </w:r>
        <w:r w:rsidRPr="000C7429">
          <w:t xml:space="preserve"> or less. Note the location of the </w:t>
        </w:r>
        <w:r w:rsidR="00D6587C">
          <w:t>dry transformer</w:t>
        </w:r>
        <w:r w:rsidRPr="000C7429">
          <w:t xml:space="preserve"> if it is within 2</w:t>
        </w:r>
      </w:ins>
      <w:r w:rsidR="00324EA1">
        <w:t> </w:t>
      </w:r>
      <w:ins w:id="338" w:author="Author">
        <w:r w:rsidRPr="000C7429">
          <w:t xml:space="preserve">ft. from the </w:t>
        </w:r>
        <w:r w:rsidR="007A2D88">
          <w:t xml:space="preserve">two </w:t>
        </w:r>
        <w:r w:rsidRPr="000C7429">
          <w:t>intersecting walls of a corner.</w:t>
        </w:r>
      </w:ins>
    </w:p>
    <w:p w14:paraId="44D3F3DB" w14:textId="209CFB32" w:rsidR="001814F1" w:rsidRPr="000C7429" w:rsidRDefault="003B74AF" w:rsidP="00737CCA">
      <w:pPr>
        <w:pStyle w:val="Heading2"/>
      </w:pPr>
      <w:ins w:id="339" w:author="Author">
        <w:r>
          <w:t>03.06</w:t>
        </w:r>
        <w:r>
          <w:tab/>
        </w:r>
      </w:ins>
      <w:r w:rsidR="001814F1" w:rsidRPr="000C7429">
        <w:t>Transients</w:t>
      </w:r>
    </w:p>
    <w:p w14:paraId="11F4BB1A" w14:textId="4B747877" w:rsidR="00B52896" w:rsidRPr="000C7429" w:rsidRDefault="00B52896" w:rsidP="006879B4">
      <w:pPr>
        <w:pStyle w:val="BodyText"/>
      </w:pPr>
      <w:r w:rsidRPr="000C7429">
        <w:t>One fire ignition source scenario that is applicable to all areas of the plant is transient fuel fires (e.g., trash, refuse, temporary storage materials)</w:t>
      </w:r>
      <w:ins w:id="340" w:author="Author">
        <w:r w:rsidR="00261C2B">
          <w:t>.</w:t>
        </w:r>
      </w:ins>
      <w:r w:rsidRPr="000C7429">
        <w:t xml:space="preserve"> </w:t>
      </w:r>
      <w:ins w:id="341" w:author="Author">
        <w:r w:rsidR="005F0CAE">
          <w:t>However</w:t>
        </w:r>
        <w:r w:rsidR="009D75FD">
          <w:t xml:space="preserve">, transient </w:t>
        </w:r>
        <w:r w:rsidR="003F3C73">
          <w:t xml:space="preserve">fuel fires </w:t>
        </w:r>
        <w:r w:rsidR="00952FA7">
          <w:t xml:space="preserve">in transient combustible </w:t>
        </w:r>
        <w:r w:rsidR="00975023">
          <w:t xml:space="preserve">control locations (TCCL) are assumed to have </w:t>
        </w:r>
        <w:r w:rsidR="0089063F">
          <w:t xml:space="preserve">a </w:t>
        </w:r>
        <w:r w:rsidR="00975023">
          <w:t>lower HRR</w:t>
        </w:r>
        <w:r w:rsidR="0010525A">
          <w:t xml:space="preserve"> compared to </w:t>
        </w:r>
        <w:r w:rsidR="00E367A3">
          <w:t xml:space="preserve">the generic HRR </w:t>
        </w:r>
        <w:r w:rsidR="00DE7D0D">
          <w:t xml:space="preserve">of </w:t>
        </w:r>
        <w:r w:rsidR="0014548E">
          <w:t xml:space="preserve">transients in other locations of the plant. </w:t>
        </w:r>
      </w:ins>
      <w:r w:rsidR="007C2360" w:rsidRPr="000C7429">
        <w:t>T</w:t>
      </w:r>
      <w:r w:rsidR="00C1244E" w:rsidRPr="000C7429">
        <w:t>ransients</w:t>
      </w:r>
      <w:r w:rsidR="007C2360" w:rsidRPr="000C7429">
        <w:t xml:space="preserve"> </w:t>
      </w:r>
      <w:r w:rsidR="003E180C" w:rsidRPr="000C7429">
        <w:t xml:space="preserve">can be placed anywhere </w:t>
      </w:r>
      <w:r w:rsidR="00C228C0" w:rsidRPr="000C7429">
        <w:t xml:space="preserve">that is physically possible </w:t>
      </w:r>
      <w:r w:rsidR="00FC20F5" w:rsidRPr="000C7429">
        <w:t xml:space="preserve">in the area under evaluation </w:t>
      </w:r>
      <w:r w:rsidR="003E180C" w:rsidRPr="000C7429">
        <w:t xml:space="preserve">but </w:t>
      </w:r>
      <w:r w:rsidR="007C2360" w:rsidRPr="000C7429">
        <w:t xml:space="preserve">should </w:t>
      </w:r>
      <w:r w:rsidR="00C228C0" w:rsidRPr="000C7429">
        <w:t xml:space="preserve">first </w:t>
      </w:r>
      <w:r w:rsidR="007C2360" w:rsidRPr="000C7429">
        <w:t xml:space="preserve">be </w:t>
      </w:r>
      <w:r w:rsidR="00C1244E" w:rsidRPr="000C7429">
        <w:t>postulated</w:t>
      </w:r>
      <w:r w:rsidR="007C2360" w:rsidRPr="000C7429">
        <w:t xml:space="preserve"> near critical targets,</w:t>
      </w:r>
      <w:r w:rsidR="00C1244E" w:rsidRPr="000C7429">
        <w:t xml:space="preserve"> </w:t>
      </w:r>
      <w:r w:rsidR="007C2360" w:rsidRPr="000C7429">
        <w:t>including “pinch-points” where targets from two different safety divisions can be damaged by</w:t>
      </w:r>
      <w:r w:rsidR="00C1244E" w:rsidRPr="000C7429">
        <w:t xml:space="preserve"> </w:t>
      </w:r>
      <w:r w:rsidR="007C2360" w:rsidRPr="000C7429">
        <w:t>the same fire.</w:t>
      </w:r>
      <w:r w:rsidR="00C1244E" w:rsidRPr="000C7429">
        <w:t xml:space="preserve"> </w:t>
      </w:r>
      <w:r w:rsidR="000D5083" w:rsidRPr="000C7429">
        <w:t xml:space="preserve">Transients should also be postulated in locations where secondary combustibles could be ignited. </w:t>
      </w:r>
      <w:r w:rsidR="00C1244E" w:rsidRPr="000C7429">
        <w:t>The</w:t>
      </w:r>
      <w:r w:rsidRPr="000C7429">
        <w:t xml:space="preserve"> origin </w:t>
      </w:r>
      <w:r w:rsidR="00C1244E" w:rsidRPr="000C7429">
        <w:t xml:space="preserve">of a transient fire </w:t>
      </w:r>
      <w:r w:rsidRPr="000C7429">
        <w:t xml:space="preserve">is placed </w:t>
      </w:r>
      <w:ins w:id="342" w:author="Author">
        <w:r w:rsidR="00944C91">
          <w:t>0.5</w:t>
        </w:r>
      </w:ins>
      <w:r w:rsidR="002A4542">
        <w:t> </w:t>
      </w:r>
      <w:r w:rsidRPr="000C7429">
        <w:t>f</w:t>
      </w:r>
      <w:r w:rsidR="00C1244E" w:rsidRPr="000C7429">
        <w:t>t.</w:t>
      </w:r>
      <w:r w:rsidRPr="000C7429">
        <w:t xml:space="preserve"> above the floor at the center of the</w:t>
      </w:r>
      <w:r w:rsidR="00C1244E" w:rsidRPr="000C7429">
        <w:t xml:space="preserve"> </w:t>
      </w:r>
      <w:r w:rsidRPr="000C7429">
        <w:t>postulated location.</w:t>
      </w:r>
    </w:p>
    <w:p w14:paraId="36477484" w14:textId="2AC073BB" w:rsidR="001814F1" w:rsidRPr="000C7429" w:rsidRDefault="000D5083" w:rsidP="006879B4">
      <w:pPr>
        <w:pStyle w:val="BodyText"/>
      </w:pPr>
      <w:r w:rsidRPr="000C7429">
        <w:t xml:space="preserve">For </w:t>
      </w:r>
      <w:ins w:id="343" w:author="Author">
        <w:r w:rsidR="00AE22E7">
          <w:t xml:space="preserve">each </w:t>
        </w:r>
      </w:ins>
      <w:r w:rsidR="00FC20F5" w:rsidRPr="000C7429">
        <w:t>specified</w:t>
      </w:r>
      <w:r w:rsidRPr="000C7429">
        <w:t xml:space="preserve"> transient fire scenario a</w:t>
      </w:r>
      <w:ins w:id="344" w:author="Author">
        <w:r w:rsidR="00E44941">
          <w:t>n</w:t>
        </w:r>
      </w:ins>
      <w:r w:rsidR="001814F1" w:rsidRPr="000C7429">
        <w:t xml:space="preserve"> </w:t>
      </w:r>
      <w:ins w:id="345" w:author="Author">
        <w:r w:rsidR="00E44941">
          <w:t>adjustment</w:t>
        </w:r>
        <w:r w:rsidR="00E44941" w:rsidRPr="000C7429">
          <w:t xml:space="preserve"> </w:t>
        </w:r>
      </w:ins>
      <w:r w:rsidR="001814F1" w:rsidRPr="000C7429">
        <w:t xml:space="preserve">factor </w:t>
      </w:r>
      <w:r w:rsidR="003E180C" w:rsidRPr="000C7429">
        <w:t>is</w:t>
      </w:r>
      <w:r w:rsidR="001814F1" w:rsidRPr="000C7429">
        <w:t xml:space="preserve"> applied to reflect the likelihood that a transient fire will occur in one specific location versus all the other plausible locations in the </w:t>
      </w:r>
      <w:r w:rsidR="003E180C" w:rsidRPr="000C7429">
        <w:t>area under evaluation</w:t>
      </w:r>
      <w:r w:rsidR="001814F1" w:rsidRPr="000C7429">
        <w:t xml:space="preserve">. </w:t>
      </w:r>
      <w:r w:rsidRPr="000C7429">
        <w:t>T</w:t>
      </w:r>
      <w:r w:rsidR="001814F1" w:rsidRPr="000C7429">
        <w:t xml:space="preserve">he transient </w:t>
      </w:r>
      <w:ins w:id="346" w:author="Author">
        <w:r w:rsidR="00C87BDF">
          <w:t>FIF</w:t>
        </w:r>
      </w:ins>
      <w:r w:rsidR="001814F1" w:rsidRPr="000C7429">
        <w:t xml:space="preserve"> for the fire area is multiplied by the </w:t>
      </w:r>
      <w:ins w:id="347" w:author="Author">
        <w:r w:rsidR="003A1375">
          <w:t>adjustment</w:t>
        </w:r>
        <w:r w:rsidR="003A1375" w:rsidRPr="000C7429">
          <w:t xml:space="preserve"> </w:t>
        </w:r>
      </w:ins>
      <w:r w:rsidR="001814F1" w:rsidRPr="000C7429">
        <w:t xml:space="preserve">factor to estimate the fire scenario </w:t>
      </w:r>
      <w:ins w:id="348" w:author="Author">
        <w:r w:rsidR="00C87BDF">
          <w:t>FIF</w:t>
        </w:r>
      </w:ins>
      <w:r w:rsidR="001814F1" w:rsidRPr="000C7429">
        <w:t xml:space="preserve">. That is, the </w:t>
      </w:r>
      <w:ins w:id="349" w:author="Author">
        <w:r w:rsidR="00957748">
          <w:t>adjustment</w:t>
        </w:r>
        <w:r w:rsidR="00957748" w:rsidRPr="000C7429">
          <w:t xml:space="preserve"> </w:t>
        </w:r>
      </w:ins>
      <w:r w:rsidR="001814F1" w:rsidRPr="000C7429">
        <w:t xml:space="preserve">factor reduces the transient </w:t>
      </w:r>
      <w:ins w:id="350" w:author="Author">
        <w:r w:rsidR="00674CD9">
          <w:t>FIF</w:t>
        </w:r>
      </w:ins>
      <w:r w:rsidR="001814F1" w:rsidRPr="000C7429">
        <w:t xml:space="preserve"> for the entire fire area to that for the specific fire scenario in the specific location.</w:t>
      </w:r>
      <w:r w:rsidRPr="000C7429">
        <w:t xml:space="preserve"> The</w:t>
      </w:r>
      <w:r w:rsidRPr="000C7429" w:rsidDel="00957748">
        <w:t xml:space="preserve"> </w:t>
      </w:r>
      <w:ins w:id="351" w:author="Author">
        <w:r w:rsidR="00957748">
          <w:t>adjustment</w:t>
        </w:r>
        <w:r w:rsidR="00957748" w:rsidRPr="000C7429">
          <w:t xml:space="preserve"> </w:t>
        </w:r>
      </w:ins>
      <w:r w:rsidRPr="000C7429">
        <w:t>factor is estimated as follows:</w:t>
      </w:r>
    </w:p>
    <w:p w14:paraId="35E0EE7E" w14:textId="77777777" w:rsidR="001814F1" w:rsidRPr="000C7429" w:rsidRDefault="001814F1" w:rsidP="00845CAB">
      <w:pPr>
        <w:pStyle w:val="ListBullet2"/>
      </w:pPr>
      <w:r w:rsidRPr="000C7429">
        <w:t xml:space="preserve">Determine where in the area </w:t>
      </w:r>
      <w:r w:rsidR="008C296E" w:rsidRPr="000C7429">
        <w:t xml:space="preserve">under evaluation </w:t>
      </w:r>
      <w:r w:rsidRPr="000C7429">
        <w:t xml:space="preserve">transient fuel </w:t>
      </w:r>
      <w:r w:rsidR="008C296E" w:rsidRPr="000C7429">
        <w:t>combustible</w:t>
      </w:r>
      <w:r w:rsidRPr="000C7429">
        <w:t>s might be either temporarily or permanently stored.</w:t>
      </w:r>
    </w:p>
    <w:p w14:paraId="112A2387" w14:textId="77777777" w:rsidR="001814F1" w:rsidRPr="000C7429" w:rsidRDefault="001814F1" w:rsidP="00845CAB">
      <w:pPr>
        <w:pStyle w:val="ListBullet3"/>
      </w:pPr>
      <w:r w:rsidRPr="000C7429">
        <w:t>Exclude normal pathways, designated clear spaces (e.g., in front of electrical distribution panels), or areas that are not accessible.</w:t>
      </w:r>
    </w:p>
    <w:p w14:paraId="18A1BE06" w14:textId="0C273548" w:rsidR="001814F1" w:rsidRPr="000C7429" w:rsidRDefault="001814F1" w:rsidP="00845CAB">
      <w:pPr>
        <w:pStyle w:val="ListBullet3"/>
      </w:pPr>
      <w:r w:rsidRPr="000C7429">
        <w:t>Include locations that might not be intended for the storage of such materials but might see temporary storage based on convenience (e.g., materials might be pushed under a cable tray to get them out of the way).</w:t>
      </w:r>
    </w:p>
    <w:p w14:paraId="1003A6B4" w14:textId="7A95BB4F" w:rsidR="001814F1" w:rsidRPr="000C7429" w:rsidRDefault="001814F1" w:rsidP="00845CAB">
      <w:pPr>
        <w:pStyle w:val="ListBullet3"/>
      </w:pPr>
      <w:r w:rsidRPr="000C7429">
        <w:t>Estimate the total floor space where temporary or permanent storage of transient fuel material is considered plausible (the plausible floor area).</w:t>
      </w:r>
    </w:p>
    <w:p w14:paraId="79BED180" w14:textId="0D67E8F5" w:rsidR="001814F1" w:rsidRPr="000C7429" w:rsidRDefault="001814F1" w:rsidP="00845CAB">
      <w:pPr>
        <w:pStyle w:val="ListBullet2"/>
      </w:pPr>
      <w:r w:rsidRPr="000C7429">
        <w:t xml:space="preserve">The critical floor area </w:t>
      </w:r>
      <w:r w:rsidR="000D5083" w:rsidRPr="000C7429">
        <w:t xml:space="preserve">for </w:t>
      </w:r>
      <w:r w:rsidR="00FC20F5" w:rsidRPr="000C7429">
        <w:t>the</w:t>
      </w:r>
      <w:r w:rsidR="000D5083" w:rsidRPr="000C7429">
        <w:t xml:space="preserve"> specified scenario </w:t>
      </w:r>
      <w:r w:rsidRPr="000C7429">
        <w:t>is a subset of the plausible floor area.</w:t>
      </w:r>
    </w:p>
    <w:p w14:paraId="28780D05" w14:textId="77777777" w:rsidR="001814F1" w:rsidRPr="000C7429" w:rsidRDefault="001814F1" w:rsidP="00845CAB">
      <w:pPr>
        <w:pStyle w:val="ListBullet3"/>
      </w:pPr>
      <w:r w:rsidRPr="000C7429">
        <w:t xml:space="preserve">Identify the damage </w:t>
      </w:r>
      <w:r w:rsidR="000D5083" w:rsidRPr="000C7429">
        <w:t xml:space="preserve">or ignition </w:t>
      </w:r>
      <w:r w:rsidRPr="000C7429">
        <w:t>target</w:t>
      </w:r>
      <w:r w:rsidR="000D5083" w:rsidRPr="000C7429">
        <w:t xml:space="preserve"> for the scenario</w:t>
      </w:r>
      <w:r w:rsidRPr="000C7429">
        <w:t>.</w:t>
      </w:r>
    </w:p>
    <w:p w14:paraId="2098337D" w14:textId="3728A9E6" w:rsidR="001814F1" w:rsidRPr="000C7429" w:rsidRDefault="001814F1" w:rsidP="00845CAB">
      <w:pPr>
        <w:pStyle w:val="ListBullet3"/>
      </w:pPr>
      <w:r w:rsidRPr="000C7429">
        <w:t xml:space="preserve">Estimate the total floor area where </w:t>
      </w:r>
      <w:r w:rsidR="00FC20F5" w:rsidRPr="000C7429">
        <w:t xml:space="preserve">ignition or </w:t>
      </w:r>
      <w:r w:rsidRPr="000C7429">
        <w:t>damage is possible (the critical floor area).</w:t>
      </w:r>
      <w:r w:rsidR="00FC20F5" w:rsidRPr="000C7429">
        <w:t xml:space="preserve"> For example, if the critical target is a cable tray, the critical floor area is equal to the </w:t>
      </w:r>
      <w:r w:rsidR="008C296E" w:rsidRPr="000C7429">
        <w:t xml:space="preserve">floor </w:t>
      </w:r>
      <w:r w:rsidR="00FC20F5" w:rsidRPr="000C7429">
        <w:t xml:space="preserve">area </w:t>
      </w:r>
      <w:r w:rsidR="008C296E" w:rsidRPr="000C7429">
        <w:t>below</w:t>
      </w:r>
      <w:r w:rsidR="00FC20F5" w:rsidRPr="000C7429">
        <w:t xml:space="preserve"> the tray </w:t>
      </w:r>
      <w:r w:rsidR="008C296E" w:rsidRPr="000C7429">
        <w:t>where</w:t>
      </w:r>
      <w:r w:rsidR="00FC20F5" w:rsidRPr="000C7429">
        <w:t xml:space="preserve"> it is physically possible to place a transient combustible</w:t>
      </w:r>
      <w:r w:rsidR="008C4ABC" w:rsidRPr="000C7429">
        <w:t>, expanded by 1 ft. on either side of tray (to be conservativ</w:t>
      </w:r>
      <w:r w:rsidR="00A8681B" w:rsidRPr="000C7429">
        <w:t>e)</w:t>
      </w:r>
      <w:r w:rsidR="00FC20F5" w:rsidRPr="000C7429">
        <w:t>.</w:t>
      </w:r>
    </w:p>
    <w:p w14:paraId="2993685B" w14:textId="671A6A3E" w:rsidR="001814F1" w:rsidRPr="000C7429" w:rsidRDefault="001814F1" w:rsidP="00A4528F">
      <w:pPr>
        <w:pStyle w:val="ListBullet2"/>
        <w:keepLines/>
      </w:pPr>
      <w:r w:rsidRPr="000C7429">
        <w:lastRenderedPageBreak/>
        <w:t>The</w:t>
      </w:r>
      <w:r w:rsidRPr="000C7429" w:rsidDel="00F3532A">
        <w:t xml:space="preserve"> </w:t>
      </w:r>
      <w:ins w:id="352" w:author="Author">
        <w:r w:rsidR="00143A6E">
          <w:t xml:space="preserve">critical area </w:t>
        </w:r>
        <w:r w:rsidR="00F3532A">
          <w:t>adjustment</w:t>
        </w:r>
        <w:r w:rsidR="00F3532A" w:rsidRPr="000C7429">
          <w:t xml:space="preserve"> </w:t>
        </w:r>
      </w:ins>
      <w:r w:rsidRPr="000C7429">
        <w:t xml:space="preserve">factor </w:t>
      </w:r>
      <w:ins w:id="353" w:author="Author">
        <w:r w:rsidR="00A61822">
          <w:t xml:space="preserve">(AF) </w:t>
        </w:r>
      </w:ins>
      <w:r w:rsidRPr="000C7429">
        <w:t>is the “critical” floor area divided by the “plausible” floor area:</w:t>
      </w:r>
      <w:r w:rsidR="00143A6E">
        <w:t xml:space="preserve"> </w:t>
      </w:r>
      <w:proofErr w:type="spellStart"/>
      <w:ins w:id="354" w:author="Author">
        <w:r w:rsidR="00F3532A">
          <w:t>A</w:t>
        </w:r>
        <w:r w:rsidR="00F3532A" w:rsidRPr="000C7429">
          <w:t>F</w:t>
        </w:r>
        <w:r w:rsidR="00F3532A" w:rsidRPr="00EE7D48">
          <w:rPr>
            <w:vertAlign w:val="subscript"/>
          </w:rPr>
          <w:t>transients</w:t>
        </w:r>
        <w:proofErr w:type="spellEnd"/>
        <w:r w:rsidR="00F3532A" w:rsidRPr="000C7429">
          <w:t xml:space="preserve"> </w:t>
        </w:r>
      </w:ins>
      <w:r w:rsidRPr="000C7429">
        <w:t>= (critical floor area</w:t>
      </w:r>
      <w:r w:rsidR="008C296E" w:rsidRPr="000C7429">
        <w:t>, in</w:t>
      </w:r>
      <w:r w:rsidRPr="000C7429">
        <w:t xml:space="preserve"> ft</w:t>
      </w:r>
      <w:r w:rsidRPr="00EE7D48">
        <w:rPr>
          <w:vertAlign w:val="superscript"/>
        </w:rPr>
        <w:t>2</w:t>
      </w:r>
      <w:r w:rsidRPr="000C7429">
        <w:t>) / (plausible floor area</w:t>
      </w:r>
      <w:r w:rsidR="008C296E" w:rsidRPr="000C7429">
        <w:t>, in</w:t>
      </w:r>
      <w:r w:rsidRPr="000C7429">
        <w:t xml:space="preserve"> ft</w:t>
      </w:r>
      <w:r w:rsidRPr="00EE7D48">
        <w:rPr>
          <w:vertAlign w:val="superscript"/>
        </w:rPr>
        <w:t>2</w:t>
      </w:r>
      <w:r w:rsidRPr="000C7429">
        <w:t>)</w:t>
      </w:r>
    </w:p>
    <w:p w14:paraId="6D6B5A65" w14:textId="56DFE5F2" w:rsidR="001814F1" w:rsidRPr="000C7429" w:rsidRDefault="001814F1" w:rsidP="00845CAB">
      <w:pPr>
        <w:pStyle w:val="ListBullet2"/>
      </w:pPr>
      <w:r w:rsidRPr="000C7429">
        <w:t xml:space="preserve">In most cases, </w:t>
      </w:r>
      <w:r w:rsidR="008C296E" w:rsidRPr="000C7429">
        <w:t xml:space="preserve">it is possible to </w:t>
      </w:r>
      <w:r w:rsidRPr="000C7429">
        <w:t>choose one location to conservatively represent all transient fuel fires. The location is chosen to minimize the fire growth and damage time.</w:t>
      </w:r>
      <w:r w:rsidR="008C296E" w:rsidRPr="000C7429">
        <w:t xml:space="preserve"> However, i</w:t>
      </w:r>
      <w:r w:rsidRPr="000C7429">
        <w:t xml:space="preserve">f the fire area contains two or more unique target sets that are spatially separated, additional locations and additional transient fire scenarios may be analyzed. Each scenario should be assigned its own </w:t>
      </w:r>
      <w:ins w:id="355" w:author="Author">
        <w:r w:rsidR="00A61822">
          <w:t>AF</w:t>
        </w:r>
      </w:ins>
      <w:r w:rsidRPr="000C7429">
        <w:t xml:space="preserve"> using the above method.</w:t>
      </w:r>
      <w:r w:rsidR="008C296E" w:rsidRPr="000C7429">
        <w:t xml:space="preserve"> </w:t>
      </w:r>
      <w:r w:rsidRPr="000C7429">
        <w:t xml:space="preserve">When summed, the </w:t>
      </w:r>
      <w:ins w:id="356" w:author="Author">
        <w:r w:rsidR="00C50067">
          <w:t>AF</w:t>
        </w:r>
      </w:ins>
      <w:r w:rsidRPr="000C7429">
        <w:t xml:space="preserve"> for all transient fire scenarios should not add to more than 1.0 (in most cases </w:t>
      </w:r>
      <w:r w:rsidR="008C296E" w:rsidRPr="000C7429">
        <w:t>the sum will be less than 1.0).</w:t>
      </w:r>
    </w:p>
    <w:p w14:paraId="276367E1" w14:textId="5AC053CF" w:rsidR="00E31B75" w:rsidRDefault="00E31B75" w:rsidP="00BA71CE">
      <w:pPr>
        <w:pStyle w:val="BodyText"/>
        <w:rPr>
          <w:ins w:id="357" w:author="Author"/>
        </w:rPr>
      </w:pPr>
      <w:ins w:id="358" w:author="Author">
        <w:r w:rsidRPr="00E31B75">
          <w:t>If a combustible control system exists with frequent surveillance patrols (at least once per shift) and a review of surveillance reports show no discovery of improperly stored combustibles during the exposure period, the low likelihood rating FIF for transient fires from Table A4.1 in Attachment 4 and the TCCL HRR profile discussed in Attachment 5 may be used in the analysis of the transient fire scenario.</w:t>
        </w:r>
      </w:ins>
    </w:p>
    <w:p w14:paraId="6DE8FDD9" w14:textId="01DA1BA6" w:rsidR="00946A2A" w:rsidRDefault="00474DE2" w:rsidP="00BA71CE">
      <w:pPr>
        <w:pStyle w:val="BodyText"/>
        <w:rPr>
          <w:ins w:id="359" w:author="Author"/>
        </w:rPr>
      </w:pPr>
      <w:ins w:id="360" w:author="Author">
        <w:r>
          <w:t xml:space="preserve">Finally, </w:t>
        </w:r>
        <w:r w:rsidR="00FF0F88">
          <w:t>a</w:t>
        </w:r>
        <w:r w:rsidR="009C35F2">
          <w:t>n adjustment to the FIF</w:t>
        </w:r>
        <w:r w:rsidR="00EB1E34">
          <w:t xml:space="preserve"> for transient fires</w:t>
        </w:r>
        <w:r w:rsidR="009C35F2">
          <w:t xml:space="preserve"> is made </w:t>
        </w:r>
        <w:r w:rsidR="00AC3E9A">
          <w:t>if</w:t>
        </w:r>
        <w:r w:rsidR="009C35F2">
          <w:t xml:space="preserve"> the </w:t>
        </w:r>
        <w:r w:rsidR="005A2A64">
          <w:t xml:space="preserve">inspection </w:t>
        </w:r>
        <w:r w:rsidR="009C35F2">
          <w:t>finding</w:t>
        </w:r>
        <w:r w:rsidR="00F8592B">
          <w:t>s</w:t>
        </w:r>
        <w:r w:rsidR="009C35F2">
          <w:t xml:space="preserve"> </w:t>
        </w:r>
        <w:r w:rsidR="005F3300">
          <w:t xml:space="preserve">are associated with the </w:t>
        </w:r>
        <w:r w:rsidR="00B94C8A" w:rsidRPr="00946A2A">
          <w:t>combustible</w:t>
        </w:r>
        <w:r w:rsidR="00946A2A" w:rsidRPr="00946A2A">
          <w:t xml:space="preserve"> controls program</w:t>
        </w:r>
        <w:r w:rsidR="002B3C37">
          <w:t>. In this case the FIF is increased as follows:</w:t>
        </w:r>
      </w:ins>
    </w:p>
    <w:p w14:paraId="1E5F66EB" w14:textId="3C486F7C" w:rsidR="00946A2A" w:rsidRPr="00EA41E4" w:rsidRDefault="00946A2A" w:rsidP="00EE7D48">
      <w:pPr>
        <w:pStyle w:val="ListBullet2"/>
        <w:rPr>
          <w:ins w:id="361" w:author="Author"/>
        </w:rPr>
      </w:pPr>
      <w:ins w:id="362" w:author="Author">
        <w:r w:rsidRPr="00EA41E4">
          <w:t>For a fire area nominally ranked as a low or medium likelihood</w:t>
        </w:r>
        <w:r w:rsidR="00807288">
          <w:t xml:space="preserve"> area</w:t>
        </w:r>
        <w:r w:rsidR="00DC6EAD">
          <w:t xml:space="preserve"> </w:t>
        </w:r>
        <w:r w:rsidRPr="00EA41E4">
          <w:t xml:space="preserve">for transient fires, the likelihood rating will be raised by one level of likelihood (i.e., a low likelihood area becomes a moderate </w:t>
        </w:r>
        <w:r w:rsidR="00E617CC">
          <w:t xml:space="preserve">likelihood </w:t>
        </w:r>
        <w:r w:rsidRPr="00EA41E4">
          <w:t xml:space="preserve">area, and a moderate likelihood area becomes a high area) and the </w:t>
        </w:r>
        <w:r w:rsidR="002F002E">
          <w:t>FIF</w:t>
        </w:r>
        <w:r w:rsidRPr="00EA41E4">
          <w:t xml:space="preserve"> is adjusted according to the revised likelihood fire frequency value.</w:t>
        </w:r>
      </w:ins>
    </w:p>
    <w:p w14:paraId="3AD84031" w14:textId="04C230EE" w:rsidR="004A186F" w:rsidRPr="00EA41E4" w:rsidRDefault="00946A2A" w:rsidP="00EE7D48">
      <w:pPr>
        <w:pStyle w:val="ListBullet2"/>
        <w:rPr>
          <w:ins w:id="363" w:author="Author"/>
        </w:rPr>
      </w:pPr>
      <w:ins w:id="364" w:author="Author">
        <w:r w:rsidRPr="00EA41E4">
          <w:t>For a fire area already ranked as a high likelihood area for transient fires, the high likelihood transient fire frequency is multiplied by a factor of 3.</w:t>
        </w:r>
      </w:ins>
    </w:p>
    <w:p w14:paraId="7107142E" w14:textId="05F3E6EE" w:rsidR="00927E93" w:rsidRPr="000C7429" w:rsidRDefault="00E22FD0" w:rsidP="00BA71CE">
      <w:pPr>
        <w:pStyle w:val="BodyText"/>
      </w:pPr>
      <w:r w:rsidRPr="000C7429">
        <w:t>In summary, the following information needs to be recorded for each transient fire scenario:</w:t>
      </w:r>
    </w:p>
    <w:p w14:paraId="49E20756" w14:textId="77777777" w:rsidR="00E22FD0" w:rsidRPr="000C7429" w:rsidRDefault="00E22FD0" w:rsidP="00EE7D48">
      <w:pPr>
        <w:pStyle w:val="ListBullet2"/>
      </w:pPr>
      <w:r w:rsidRPr="000C7429">
        <w:t>Postulated location of the transient combustible</w:t>
      </w:r>
    </w:p>
    <w:p w14:paraId="62B2216D" w14:textId="77777777" w:rsidR="00E22FD0" w:rsidRPr="000C7429" w:rsidRDefault="00E22FD0" w:rsidP="00EE7D48">
      <w:pPr>
        <w:pStyle w:val="ListBullet2"/>
      </w:pPr>
      <w:r w:rsidRPr="000C7429">
        <w:t>Corresponding ignition or damage target</w:t>
      </w:r>
    </w:p>
    <w:p w14:paraId="69ED4AB8" w14:textId="71B86E59" w:rsidR="00E22FD0" w:rsidRPr="000C7429" w:rsidRDefault="009C5BA1" w:rsidP="00EE7D48">
      <w:pPr>
        <w:pStyle w:val="ListBullet2"/>
      </w:pPr>
      <w:ins w:id="365" w:author="Author">
        <w:r>
          <w:t>Adjustments to the FIF</w:t>
        </w:r>
      </w:ins>
    </w:p>
    <w:p w14:paraId="0BA6CC0A" w14:textId="6F835F54" w:rsidR="002975C0" w:rsidRPr="000C7429" w:rsidRDefault="003B74AF" w:rsidP="00737CCA">
      <w:pPr>
        <w:pStyle w:val="Heading2"/>
      </w:pPr>
      <w:ins w:id="366" w:author="Author">
        <w:r>
          <w:t>03.07</w:t>
        </w:r>
        <w:r>
          <w:tab/>
        </w:r>
      </w:ins>
      <w:r w:rsidR="002975C0" w:rsidRPr="000C7429">
        <w:t>Combustible Liquid Fires</w:t>
      </w:r>
    </w:p>
    <w:p w14:paraId="0B7FDE46" w14:textId="4C21819C" w:rsidR="002975C0" w:rsidRPr="000C7429" w:rsidRDefault="002975C0" w:rsidP="00BA71CE">
      <w:pPr>
        <w:pStyle w:val="BodyText"/>
      </w:pPr>
      <w:r w:rsidRPr="000C7429">
        <w:t>Combustible liquid fires involve spills of the fuel or oil reservoir of diesel pumps, diesel generators, air compressors, oil-filled transformers, ventilation subsystems, boilers, etc. The following information needs to be recorded for each fuel or oil reservoir:</w:t>
      </w:r>
    </w:p>
    <w:p w14:paraId="775A2DAB" w14:textId="77777777" w:rsidR="002975C0" w:rsidRPr="000C7429" w:rsidRDefault="002975C0" w:rsidP="00EE7D48">
      <w:pPr>
        <w:pStyle w:val="ListBullet2"/>
      </w:pPr>
      <w:r w:rsidRPr="000C7429">
        <w:t>Total quantity of fuel or oil</w:t>
      </w:r>
      <w:r w:rsidR="00020282" w:rsidRPr="000C7429">
        <w:t>.</w:t>
      </w:r>
    </w:p>
    <w:p w14:paraId="11016A3A" w14:textId="3C761903" w:rsidR="00020282" w:rsidRPr="00B17307" w:rsidRDefault="002975C0" w:rsidP="00EE7D48">
      <w:pPr>
        <w:pStyle w:val="ListBullet2"/>
      </w:pPr>
      <w:r w:rsidRPr="00B17307">
        <w:t xml:space="preserve">Type of the combustible liquid. Pre-calculated </w:t>
      </w:r>
      <w:r w:rsidR="00020282" w:rsidRPr="00B17307">
        <w:t xml:space="preserve">HRRs and ZOI tables and plots are provided in </w:t>
      </w:r>
      <w:r w:rsidR="00020282" w:rsidRPr="00F14775">
        <w:t xml:space="preserve">Attachments </w:t>
      </w:r>
      <w:r w:rsidR="005E260D" w:rsidRPr="00F14775">
        <w:t xml:space="preserve">5 </w:t>
      </w:r>
      <w:r w:rsidR="00020282" w:rsidRPr="00F14775">
        <w:t xml:space="preserve">and </w:t>
      </w:r>
      <w:r w:rsidR="005E260D" w:rsidRPr="00F14775">
        <w:t>8</w:t>
      </w:r>
      <w:r w:rsidR="00020282" w:rsidRPr="00B17307">
        <w:t>, respectively, for the following combustible liquids:</w:t>
      </w:r>
    </w:p>
    <w:p w14:paraId="7E54FF32" w14:textId="77777777" w:rsidR="00020282" w:rsidRPr="000C7429" w:rsidRDefault="00020282" w:rsidP="00EE7D48">
      <w:pPr>
        <w:pStyle w:val="ListBullet3"/>
      </w:pPr>
      <w:r w:rsidRPr="000C7429">
        <w:t>Diesel fuel and fuel oil</w:t>
      </w:r>
    </w:p>
    <w:p w14:paraId="1DCF0FFC" w14:textId="77777777" w:rsidR="00020282" w:rsidRPr="000C7429" w:rsidRDefault="00020282" w:rsidP="00EE7D48">
      <w:pPr>
        <w:pStyle w:val="ListBullet3"/>
      </w:pPr>
      <w:r w:rsidRPr="000C7429">
        <w:t>Lube oil and mineral oil</w:t>
      </w:r>
    </w:p>
    <w:p w14:paraId="2BA502E6" w14:textId="6162A535" w:rsidR="002975C0" w:rsidRPr="000C7429" w:rsidRDefault="00020282" w:rsidP="00EE7D48">
      <w:pPr>
        <w:pStyle w:val="ListBullet3"/>
      </w:pPr>
      <w:r w:rsidRPr="000C7429">
        <w:t>Silicone fluid</w:t>
      </w:r>
    </w:p>
    <w:p w14:paraId="16E20D4A" w14:textId="77777777" w:rsidR="002975C0" w:rsidRPr="000C7429" w:rsidRDefault="00020282" w:rsidP="00EE7D48">
      <w:pPr>
        <w:pStyle w:val="ListBullet2"/>
      </w:pPr>
      <w:r w:rsidRPr="000C7429">
        <w:t xml:space="preserve">When the combustible liquid spill is </w:t>
      </w:r>
      <w:r w:rsidR="00D34BF1" w:rsidRPr="000C7429">
        <w:t>captured</w:t>
      </w:r>
      <w:r w:rsidRPr="000C7429">
        <w:t xml:space="preserve"> in a pan or </w:t>
      </w:r>
      <w:r w:rsidR="00D34BF1" w:rsidRPr="000C7429">
        <w:t xml:space="preserve">a </w:t>
      </w:r>
      <w:r w:rsidRPr="000C7429">
        <w:t xml:space="preserve">diked </w:t>
      </w:r>
      <w:r w:rsidR="00D34BF1" w:rsidRPr="000C7429">
        <w:t>containment</w:t>
      </w:r>
      <w:r w:rsidRPr="000C7429">
        <w:t xml:space="preserve">, record the </w:t>
      </w:r>
      <w:r w:rsidR="00D34BF1" w:rsidRPr="000C7429">
        <w:t xml:space="preserve">total </w:t>
      </w:r>
      <w:r w:rsidRPr="000C7429">
        <w:t>liquid surface area.</w:t>
      </w:r>
    </w:p>
    <w:p w14:paraId="0879F5FA" w14:textId="1EEB2F9E" w:rsidR="00D34BF1" w:rsidRPr="000C7429" w:rsidRDefault="006007C9" w:rsidP="00BA71CE">
      <w:pPr>
        <w:pStyle w:val="BodyText"/>
      </w:pPr>
      <w:r w:rsidRPr="000C7429">
        <w:t xml:space="preserve">Two distinct oil spill fires </w:t>
      </w:r>
      <w:ins w:id="367" w:author="Author">
        <w:r w:rsidR="00F96D39">
          <w:t>should</w:t>
        </w:r>
      </w:ins>
      <w:r w:rsidRPr="000C7429">
        <w:t xml:space="preserve"> be considered. The first scenario assumes a spill of 100</w:t>
      </w:r>
      <w:r w:rsidR="002A4542">
        <w:t xml:space="preserve"> </w:t>
      </w:r>
      <w:ins w:id="368" w:author="Author">
        <w:r w:rsidR="002A4542">
          <w:t xml:space="preserve">percent </w:t>
        </w:r>
      </w:ins>
      <w:r w:rsidRPr="000C7429">
        <w:t>of the amount of fuel or oil that can be spilled. The second scenario considers a 10</w:t>
      </w:r>
      <w:r w:rsidR="002A4542">
        <w:t xml:space="preserve"> </w:t>
      </w:r>
      <w:ins w:id="369" w:author="Author">
        <w:r w:rsidR="002A4542">
          <w:t xml:space="preserve">percent </w:t>
        </w:r>
      </w:ins>
      <w:r w:rsidRPr="000C7429">
        <w:t xml:space="preserve">spill. A severity factor of 0.02 is assigned to the first scenario, and 0.98 is used for the second </w:t>
      </w:r>
      <w:r w:rsidRPr="000C7429">
        <w:lastRenderedPageBreak/>
        <w:t>scenario. For confined liquid pool fires it is not necessary to evaluate the two scenarios separately if the containment is large enough to hold 100</w:t>
      </w:r>
      <w:r w:rsidR="002A4542">
        <w:t xml:space="preserve"> </w:t>
      </w:r>
      <w:ins w:id="370" w:author="Author">
        <w:r w:rsidR="002A4542">
          <w:t xml:space="preserve">percent </w:t>
        </w:r>
      </w:ins>
      <w:r w:rsidRPr="000C7429">
        <w:t>of the amount of fuel or oil that can be spilled.</w:t>
      </w:r>
    </w:p>
    <w:p w14:paraId="6C664650" w14:textId="2BFFC87E" w:rsidR="00B37F62" w:rsidRPr="000C7429" w:rsidRDefault="003B74AF" w:rsidP="0058656C">
      <w:pPr>
        <w:pStyle w:val="Heading2"/>
        <w:keepLines/>
      </w:pPr>
      <w:ins w:id="371" w:author="Author">
        <w:r>
          <w:t>03.0</w:t>
        </w:r>
        <w:r w:rsidR="00F579DB">
          <w:t>8</w:t>
        </w:r>
        <w:r>
          <w:tab/>
        </w:r>
      </w:ins>
      <w:r w:rsidR="00B37F62" w:rsidRPr="000C7429">
        <w:t>Self-Ignited Cable Fires</w:t>
      </w:r>
    </w:p>
    <w:p w14:paraId="7D2D4A0E" w14:textId="77777777" w:rsidR="00A1170F" w:rsidRPr="00BA71CE" w:rsidRDefault="00B37F62" w:rsidP="0058656C">
      <w:pPr>
        <w:pStyle w:val="BodyText"/>
        <w:keepNext/>
        <w:keepLines/>
        <w:rPr>
          <w:rStyle w:val="BodyTextChar"/>
        </w:rPr>
      </w:pPr>
      <w:r w:rsidRPr="000C7429">
        <w:t xml:space="preserve">The </w:t>
      </w:r>
      <w:r w:rsidRPr="00BA71CE">
        <w:rPr>
          <w:rStyle w:val="BodyTextChar"/>
        </w:rPr>
        <w:t xml:space="preserve">following guidelines are used to determine if self-ignited cable fire scenarios </w:t>
      </w:r>
      <w:r w:rsidR="00A1170F" w:rsidRPr="00BA71CE">
        <w:rPr>
          <w:rStyle w:val="BodyTextChar"/>
        </w:rPr>
        <w:t>are plausible and should be included in the risk calculations.</w:t>
      </w:r>
    </w:p>
    <w:p w14:paraId="643C638D" w14:textId="719661B4" w:rsidR="00B37F62" w:rsidRPr="00F44A01" w:rsidRDefault="00B37F62" w:rsidP="00D958D0">
      <w:pPr>
        <w:pStyle w:val="ListBullet2"/>
        <w:keepNext/>
      </w:pPr>
      <w:r w:rsidRPr="00F44A01">
        <w:t>Determine if self-ignited cable fires are plausible</w:t>
      </w:r>
      <w:r w:rsidR="007C16D7">
        <w:t>.</w:t>
      </w:r>
    </w:p>
    <w:p w14:paraId="284F544B" w14:textId="5AA0CA6E" w:rsidR="00B37F62" w:rsidRPr="00F44A01" w:rsidRDefault="00B37F62" w:rsidP="00D958D0">
      <w:pPr>
        <w:pStyle w:val="ListBullet3"/>
      </w:pPr>
      <w:r w:rsidRPr="00F44A01">
        <w:t>Self-ignited cable fires are considered plausible only for thermoplastic or non-qualified cables</w:t>
      </w:r>
      <w:r w:rsidR="00A1170F" w:rsidRPr="00F44A01">
        <w:t xml:space="preserve"> per the IEEE-383 standard</w:t>
      </w:r>
      <w:r w:rsidRPr="00F44A01">
        <w:t xml:space="preserve">. Self-ignited cable fires </w:t>
      </w:r>
      <w:r w:rsidR="00A1170F" w:rsidRPr="00F44A01">
        <w:t>are</w:t>
      </w:r>
      <w:r w:rsidRPr="00F44A01">
        <w:t xml:space="preserve"> </w:t>
      </w:r>
      <w:r w:rsidR="0032748C">
        <w:t xml:space="preserve">not </w:t>
      </w:r>
      <w:r w:rsidRPr="00F44A01">
        <w:t xml:space="preserve">plausible for Kerite and thermoset cables. If self-ignited cable fires are not plausible, they </w:t>
      </w:r>
      <w:r w:rsidR="009E401F">
        <w:t>should not</w:t>
      </w:r>
      <w:r w:rsidRPr="00F44A01">
        <w:t xml:space="preserve"> be considered in the Fire Protection SDP analysis (no self-ignited cable fire scenarios need to be developed).</w:t>
      </w:r>
    </w:p>
    <w:p w14:paraId="69B56A98" w14:textId="6582BD6B" w:rsidR="00B37F62" w:rsidRDefault="00644EA9" w:rsidP="00D958D0">
      <w:pPr>
        <w:pStyle w:val="ListBullet3"/>
      </w:pPr>
      <w:r w:rsidRPr="00644EA9">
        <w:t xml:space="preserve">Eliminating the </w:t>
      </w:r>
      <w:r>
        <w:t>plausibility</w:t>
      </w:r>
      <w:r w:rsidRPr="00644EA9">
        <w:t xml:space="preserve"> of self-ignited cable fires for Kerite and thermoset cables </w:t>
      </w:r>
      <w:r w:rsidR="00B37F62" w:rsidRPr="00F44A01">
        <w:t xml:space="preserve">assumes proper current limiting provisions (fuses and/or breakers) are provided for all </w:t>
      </w:r>
      <w:r>
        <w:t xml:space="preserve">such </w:t>
      </w:r>
      <w:r w:rsidR="00B37F62" w:rsidRPr="00F44A01">
        <w:t>cables. If this assumption is not applicable, additional guidance should be sought from Regional or Headquarters fire protection staff.</w:t>
      </w:r>
    </w:p>
    <w:p w14:paraId="47257646" w14:textId="78295B2C" w:rsidR="00B37F62" w:rsidRPr="00F44A01" w:rsidRDefault="00B37F62" w:rsidP="00D958D0">
      <w:pPr>
        <w:pStyle w:val="ListBullet2"/>
        <w:keepNext/>
      </w:pPr>
      <w:r w:rsidRPr="00F44A01">
        <w:t>Determine if self-ignited cable fires should be included in risk calculations</w:t>
      </w:r>
      <w:r w:rsidR="007C16D7">
        <w:t>.</w:t>
      </w:r>
    </w:p>
    <w:p w14:paraId="3DF1EB68" w14:textId="2068C0E4" w:rsidR="00D5476F" w:rsidRPr="00F44A01" w:rsidRDefault="00D5476F" w:rsidP="00D958D0">
      <w:pPr>
        <w:pStyle w:val="ListBullet3"/>
      </w:pPr>
      <w:r>
        <w:t xml:space="preserve">Damage from a self-ignited cable fire is limited to the tray in which the fire begins. Under normal conditions, </w:t>
      </w:r>
      <w:r w:rsidRPr="009E401F">
        <w:t>damage from a self-ignited cable fire is considered an</w:t>
      </w:r>
      <w:r>
        <w:t xml:space="preserve"> FDS0 scenario and is not modeled in the Fire Protection SDP</w:t>
      </w:r>
      <w:r w:rsidRPr="009E401F">
        <w:t xml:space="preserve">. Self-ignited cable fires </w:t>
      </w:r>
      <w:r>
        <w:t>should</w:t>
      </w:r>
      <w:r w:rsidRPr="009E401F">
        <w:t xml:space="preserve"> </w:t>
      </w:r>
      <w:r>
        <w:t>only be evaluated</w:t>
      </w:r>
      <w:r w:rsidRPr="009E401F">
        <w:t xml:space="preserve"> </w:t>
      </w:r>
      <w:r>
        <w:t>for</w:t>
      </w:r>
      <w:r w:rsidRPr="009E401F">
        <w:t xml:space="preserve"> abnormal plant conditions where cables are routed in the wrong cable tray or where the adequate separation of trains </w:t>
      </w:r>
      <w:r>
        <w:t>has</w:t>
      </w:r>
      <w:r w:rsidRPr="009E401F">
        <w:t xml:space="preserve"> not </w:t>
      </w:r>
      <w:r>
        <w:t xml:space="preserve">been </w:t>
      </w:r>
      <w:r w:rsidRPr="009E401F">
        <w:t>established for cable trays</w:t>
      </w:r>
      <w:r>
        <w:t>.</w:t>
      </w:r>
    </w:p>
    <w:p w14:paraId="03373B91" w14:textId="213EF0D0" w:rsidR="00B37F62" w:rsidRDefault="00B37F62" w:rsidP="00D958D0">
      <w:pPr>
        <w:pStyle w:val="ListBullet3"/>
      </w:pPr>
      <w:r w:rsidRPr="00F44A01">
        <w:t>The frequency of a self-ignited cable fire occurring is low</w:t>
      </w:r>
      <w:r w:rsidR="005F4B01" w:rsidRPr="005F4B01">
        <w:t xml:space="preserve">. </w:t>
      </w:r>
      <w:r w:rsidRPr="00F44A01">
        <w:t xml:space="preserve">In most fire areas, fire risk will be dominated by fires involving other fixed </w:t>
      </w:r>
      <w:r w:rsidR="00644EA9">
        <w:t xml:space="preserve">or transient </w:t>
      </w:r>
      <w:r w:rsidR="00A2216C">
        <w:t>fire ignition</w:t>
      </w:r>
      <w:r w:rsidRPr="00F44A01">
        <w:t xml:space="preserve"> sources because such fires are more frequent</w:t>
      </w:r>
      <w:r w:rsidR="005F4B01" w:rsidRPr="005F4B01">
        <w:rPr>
          <w:rFonts w:ascii="Calibri" w:hAnsi="Calibri" w:cs="Times New Roman"/>
        </w:rPr>
        <w:t xml:space="preserve"> </w:t>
      </w:r>
      <w:r w:rsidR="005F4B01" w:rsidRPr="005F4B01">
        <w:t>and present the possibility for more extensive fire damage</w:t>
      </w:r>
      <w:r w:rsidRPr="00F44A01">
        <w:t xml:space="preserve">. </w:t>
      </w:r>
      <w:r w:rsidR="00A2216C">
        <w:t>Therefore</w:t>
      </w:r>
      <w:r w:rsidRPr="00F44A01">
        <w:t xml:space="preserve">, a defensible estimate of fire risk change can </w:t>
      </w:r>
      <w:r w:rsidR="00644EA9">
        <w:t>usually</w:t>
      </w:r>
      <w:r w:rsidR="00644EA9" w:rsidRPr="00F44A01">
        <w:t xml:space="preserve"> </w:t>
      </w:r>
      <w:r w:rsidRPr="00F44A01">
        <w:t>be calculated without explicitly analyzing the self-ignited cable fire scenarios.</w:t>
      </w:r>
    </w:p>
    <w:p w14:paraId="65170FDE" w14:textId="0112C8A2" w:rsidR="00B37F62" w:rsidRPr="00F44A01" w:rsidRDefault="00B37F62" w:rsidP="00D958D0">
      <w:pPr>
        <w:pStyle w:val="ListBullet3"/>
      </w:pPr>
      <w:r w:rsidRPr="00F44A01">
        <w:t xml:space="preserve">Self-ignited cable fire scenarios should only be analyzed when there </w:t>
      </w:r>
      <w:r w:rsidR="007668CC">
        <w:t>are</w:t>
      </w:r>
      <w:r w:rsidRPr="00F44A01">
        <w:t xml:space="preserve"> specific post-fire </w:t>
      </w:r>
      <w:ins w:id="372" w:author="Author">
        <w:r w:rsidR="00537EAF">
          <w:t>SSD</w:t>
        </w:r>
      </w:ins>
      <w:r w:rsidRPr="00F44A01">
        <w:t xml:space="preserve"> cable damage targets that </w:t>
      </w:r>
      <w:r w:rsidR="007668CC">
        <w:t>are</w:t>
      </w:r>
      <w:r w:rsidR="007668CC" w:rsidRPr="00F44A01">
        <w:t xml:space="preserve"> </w:t>
      </w:r>
      <w:r w:rsidRPr="00F44A01">
        <w:t xml:space="preserve">not threatened by any </w:t>
      </w:r>
      <w:r w:rsidR="00596DF0">
        <w:t xml:space="preserve">other </w:t>
      </w:r>
      <w:r w:rsidRPr="00F44A01">
        <w:t xml:space="preserve">fixed </w:t>
      </w:r>
      <w:r w:rsidR="00644EA9">
        <w:t xml:space="preserve">or transient </w:t>
      </w:r>
      <w:r w:rsidRPr="00F44A01">
        <w:t>fire ignition source. This could occur under the following conditions:</w:t>
      </w:r>
    </w:p>
    <w:p w14:paraId="40C895FC" w14:textId="71020C6F" w:rsidR="00B37F62" w:rsidRPr="000C7429" w:rsidRDefault="00B37F62" w:rsidP="00D958D0">
      <w:pPr>
        <w:pStyle w:val="ListBullet4"/>
      </w:pPr>
      <w:r w:rsidRPr="000C7429">
        <w:t>The fire area being analyzed contains no fixed</w:t>
      </w:r>
      <w:r w:rsidR="00644EA9">
        <w:t xml:space="preserve"> or transient</w:t>
      </w:r>
      <w:r w:rsidRPr="000C7429">
        <w:t xml:space="preserve"> ignition sources (e.g.,</w:t>
      </w:r>
      <w:r w:rsidR="001D3F8F">
        <w:t> </w:t>
      </w:r>
      <w:r w:rsidRPr="000C7429">
        <w:t>a cable tunnel or cable spreading room with nothing but cables in it), or</w:t>
      </w:r>
    </w:p>
    <w:p w14:paraId="1C7BE276" w14:textId="08E646EC" w:rsidR="00B37F62" w:rsidRPr="00F44A01" w:rsidRDefault="00B37F62" w:rsidP="00D958D0">
      <w:pPr>
        <w:pStyle w:val="ListBullet4"/>
      </w:pPr>
      <w:r w:rsidRPr="000C7429">
        <w:t>None of the fixed</w:t>
      </w:r>
      <w:r w:rsidR="00644EA9">
        <w:t xml:space="preserve"> or transient</w:t>
      </w:r>
      <w:r w:rsidRPr="000C7429">
        <w:t xml:space="preserve"> ignition sources is close enough to the target cables to cause ignition/damage.</w:t>
      </w:r>
    </w:p>
    <w:p w14:paraId="57AB8735" w14:textId="21C957BF" w:rsidR="00B37F62" w:rsidRPr="00F44A01" w:rsidRDefault="00B37F62" w:rsidP="00D958D0">
      <w:pPr>
        <w:pStyle w:val="ListBullet3"/>
      </w:pPr>
      <w:r w:rsidRPr="00F44A01">
        <w:t>If none of the above conditions are met, do not analyze self-ignited cable fire scenarios.</w:t>
      </w:r>
      <w:r w:rsidR="00596DF0">
        <w:t xml:space="preserve"> If self-ignited cable fires need to be analyzed, seek additional </w:t>
      </w:r>
      <w:r w:rsidR="00596DF0" w:rsidRPr="00596DF0">
        <w:t xml:space="preserve">guidance </w:t>
      </w:r>
      <w:r w:rsidR="00596DF0">
        <w:t xml:space="preserve">from </w:t>
      </w:r>
      <w:r w:rsidR="00596DF0" w:rsidRPr="00596DF0">
        <w:t>Regional or Headquarters fire protection staff</w:t>
      </w:r>
      <w:r w:rsidR="00596DF0">
        <w:t>.</w:t>
      </w:r>
    </w:p>
    <w:p w14:paraId="39D0201D" w14:textId="77777777" w:rsidR="00A1170F" w:rsidRPr="000C7429" w:rsidRDefault="00A1170F" w:rsidP="0058656C">
      <w:pPr>
        <w:pStyle w:val="BodyText"/>
      </w:pPr>
      <w:r w:rsidRPr="000C7429">
        <w:t>The procedure for characterization of self-ignited cable fires is as follows:</w:t>
      </w:r>
    </w:p>
    <w:p w14:paraId="23D2EF48" w14:textId="77777777" w:rsidR="00D5476F" w:rsidRPr="00D5476F" w:rsidRDefault="00D5476F" w:rsidP="00D958D0">
      <w:pPr>
        <w:pStyle w:val="ListBullet2"/>
      </w:pPr>
      <w:r w:rsidRPr="00D5476F">
        <w:t>Damage from a self-ignited cable fire is limited to the tray in which the fire begins.</w:t>
      </w:r>
    </w:p>
    <w:p w14:paraId="2C715BD9" w14:textId="6DBCAE1C" w:rsidR="00A2216C" w:rsidRDefault="00F75485" w:rsidP="009B6C70">
      <w:pPr>
        <w:pStyle w:val="ListBullet2"/>
      </w:pPr>
      <w:r w:rsidRPr="00A2216C">
        <w:t xml:space="preserve">Although a self-ignited cable fire will begin in a specific location, the </w:t>
      </w:r>
      <w:r>
        <w:t>location of the</w:t>
      </w:r>
      <w:r w:rsidRPr="00A2216C">
        <w:t xml:space="preserve"> ignition point is not important </w:t>
      </w:r>
      <w:r>
        <w:t>because</w:t>
      </w:r>
      <w:r w:rsidRPr="00A2216C">
        <w:t xml:space="preserve"> the entire tray is </w:t>
      </w:r>
      <w:r>
        <w:t xml:space="preserve">assumed to be </w:t>
      </w:r>
      <w:r w:rsidRPr="00A2216C">
        <w:t xml:space="preserve">damaged </w:t>
      </w:r>
      <w:r w:rsidRPr="00A2216C">
        <w:lastRenderedPageBreak/>
        <w:t xml:space="preserve">instantaneously upon </w:t>
      </w:r>
      <w:r w:rsidR="00A2216C">
        <w:t>ignition</w:t>
      </w:r>
      <w:r w:rsidRPr="00A2216C">
        <w:t xml:space="preserve">. The entire cable tray is assumed </w:t>
      </w:r>
      <w:r w:rsidR="00A2216C">
        <w:t xml:space="preserve">to be </w:t>
      </w:r>
      <w:r w:rsidRPr="00A2216C">
        <w:t>damaged since the analyst cannot predict the specific location in the tray at which the fire will begin. Since total tray damage is assumed instantaneously, suppression efforts do not reduce the likelihood of total tray damage.</w:t>
      </w:r>
    </w:p>
    <w:p w14:paraId="68A272E0" w14:textId="686ED9FF" w:rsidR="00F75485" w:rsidRPr="00A2216C" w:rsidRDefault="00F75485" w:rsidP="009B6C70">
      <w:pPr>
        <w:pStyle w:val="ListBullet2"/>
      </w:pPr>
      <w:r w:rsidRPr="00A2216C">
        <w:t>FAQ 13-0005 Revision 5 (ADAMS ML13319B181) specifies the technique to analyze the risk of self-ignited cable fires.</w:t>
      </w:r>
    </w:p>
    <w:p w14:paraId="3B1DFD27" w14:textId="7A706CB7" w:rsidR="00F75485" w:rsidRPr="00A2216C" w:rsidRDefault="00F75485" w:rsidP="009B6C70">
      <w:pPr>
        <w:pStyle w:val="ListBullet2"/>
      </w:pPr>
      <w:r w:rsidRPr="00A2216C">
        <w:t xml:space="preserve">Tray-specific frequencies for self-ignited cable fires are determined using the ratio of the cable volume of the tray in question to the total cable volume in the physical analysis unit. The CDF of a cable tray for self-ignited cable fires is </w:t>
      </w:r>
      <w:r>
        <w:t>(</w:t>
      </w:r>
      <w:r w:rsidRPr="00A2216C">
        <w:t xml:space="preserve">1) this ratio times </w:t>
      </w:r>
      <w:r>
        <w:t>(</w:t>
      </w:r>
      <w:r w:rsidRPr="00A2216C">
        <w:t xml:space="preserve">2) the physical analysis unit frequency for self-ignited cable trays times </w:t>
      </w:r>
      <w:r>
        <w:t>(</w:t>
      </w:r>
      <w:r w:rsidRPr="00A2216C">
        <w:t>3) the CCDP of the cable tray.</w:t>
      </w:r>
    </w:p>
    <w:p w14:paraId="08859A1D" w14:textId="69313F6F" w:rsidR="00F75485" w:rsidRPr="00A2216C" w:rsidRDefault="00F75485" w:rsidP="009B6C70">
      <w:pPr>
        <w:pStyle w:val="ListBullet2"/>
      </w:pPr>
      <w:r w:rsidRPr="00A2216C">
        <w:t>For findings that require the contribution of many cable trays in the physical analysis unit, the graduated screening analysis in FAQ 13-0005 is also appropriate for the risk of self-ignited cable fires and is more efficient for many trays. Only those trays that figure into the quantification of the finding should have the CCDP determined and be addressed in the screening analysis.</w:t>
      </w:r>
      <w:r w:rsidRPr="006527CC">
        <w:t xml:space="preserve"> </w:t>
      </w:r>
      <w:r w:rsidR="00D5476F">
        <w:t>A graduated screening</w:t>
      </w:r>
      <w:r w:rsidRPr="00A2216C">
        <w:t xml:space="preserve"> analysis will lead to a more conservative result than by only evaluating tray-specific frequencies as above.</w:t>
      </w:r>
    </w:p>
    <w:p w14:paraId="240813CB" w14:textId="4171849D" w:rsidR="00B37F62" w:rsidRPr="000C7429" w:rsidRDefault="003B74AF" w:rsidP="00737CCA">
      <w:pPr>
        <w:pStyle w:val="Heading2"/>
      </w:pPr>
      <w:ins w:id="373" w:author="Author">
        <w:r>
          <w:t>03.0</w:t>
        </w:r>
        <w:r w:rsidR="00F579DB">
          <w:t>9</w:t>
        </w:r>
        <w:r>
          <w:tab/>
        </w:r>
      </w:ins>
      <w:r w:rsidR="00B37F62" w:rsidRPr="000C7429">
        <w:t>Hot Work Fires</w:t>
      </w:r>
    </w:p>
    <w:p w14:paraId="517A7F0E" w14:textId="402153EB" w:rsidR="00B37F62" w:rsidRPr="000C7429" w:rsidRDefault="00B37F62" w:rsidP="0058656C">
      <w:pPr>
        <w:pStyle w:val="BodyText"/>
      </w:pPr>
      <w:r w:rsidRPr="000C7429">
        <w:t xml:space="preserve">For hot work fires, it </w:t>
      </w:r>
      <w:r w:rsidR="00AE5213" w:rsidRPr="000C7429">
        <w:t>is</w:t>
      </w:r>
      <w:r w:rsidRPr="000C7429">
        <w:t xml:space="preserve"> assumed that the hot work leads to ignition of either transient combustibles, exposed cables, or insulation materials depending on the specific situation. Transient combustibles could include flammable materials used in conjunction with the hot work itself (e.g., plastic sheeting or non-fire</w:t>
      </w:r>
      <w:r w:rsidR="00C41ED7">
        <w:noBreakHyphen/>
      </w:r>
      <w:r w:rsidRPr="000C7429">
        <w:t>retardant scaffold materials).</w:t>
      </w:r>
    </w:p>
    <w:p w14:paraId="517DD6A4" w14:textId="77777777" w:rsidR="00B37F62" w:rsidRPr="000C7429" w:rsidRDefault="00B37F62" w:rsidP="009B6C70">
      <w:pPr>
        <w:pStyle w:val="ListBullet2"/>
      </w:pPr>
      <w:r w:rsidRPr="000C7429">
        <w:t>If the hot work is assumed to ignite transients, treat the subsequent fire like any other transient fuel fire.</w:t>
      </w:r>
    </w:p>
    <w:p w14:paraId="11FF216F" w14:textId="7D37DBAB" w:rsidR="00B37F62" w:rsidRPr="000C7429" w:rsidRDefault="00B37F62" w:rsidP="009B6C70">
      <w:pPr>
        <w:pStyle w:val="ListBullet2"/>
      </w:pPr>
      <w:r w:rsidRPr="000C7429">
        <w:t>If the hot work is assumed to ignite exposed cables, treat the subsequent fire like a self</w:t>
      </w:r>
      <w:r w:rsidR="00C41ED7">
        <w:noBreakHyphen/>
      </w:r>
      <w:r w:rsidRPr="000C7429">
        <w:t>ignited cable fire.</w:t>
      </w:r>
    </w:p>
    <w:p w14:paraId="6E3B9052" w14:textId="77777777" w:rsidR="00B37F62" w:rsidRPr="000C7429" w:rsidRDefault="00B37F62" w:rsidP="009B6C70">
      <w:pPr>
        <w:pStyle w:val="ListBullet2"/>
      </w:pPr>
      <w:r w:rsidRPr="000C7429">
        <w:t>If the hot work fire is assumed to ignite insulation materials, seek additional guidance from Regional or Headquarters fire protection staff.</w:t>
      </w:r>
    </w:p>
    <w:p w14:paraId="25E2C9EC" w14:textId="2BFEA6EF" w:rsidR="00B37F62" w:rsidRPr="000C7429" w:rsidRDefault="00B37F62" w:rsidP="0058656C">
      <w:pPr>
        <w:pStyle w:val="BodyText"/>
      </w:pPr>
      <w:r w:rsidRPr="000C7429">
        <w:t>A</w:t>
      </w:r>
      <w:ins w:id="374" w:author="Author">
        <w:r w:rsidR="00137898">
          <w:t>n</w:t>
        </w:r>
      </w:ins>
      <w:r w:rsidRPr="000C7429">
        <w:t xml:space="preserve"> </w:t>
      </w:r>
      <w:ins w:id="375" w:author="Author">
        <w:r w:rsidR="00C50067">
          <w:t>AF</w:t>
        </w:r>
      </w:ins>
      <w:r w:rsidRPr="000C7429">
        <w:t xml:space="preserve"> may be applied to hot work fires</w:t>
      </w:r>
      <w:r w:rsidR="00B04CE5" w:rsidRPr="000C7429">
        <w:t xml:space="preserve"> </w:t>
      </w:r>
      <w:ins w:id="376" w:author="Author">
        <w:r w:rsidR="0051529C" w:rsidRPr="000C7429">
          <w:t xml:space="preserve">to reflect the likelihood that a </w:t>
        </w:r>
        <w:r w:rsidR="004B31E4">
          <w:t xml:space="preserve">hot work </w:t>
        </w:r>
        <w:r w:rsidR="0051529C" w:rsidRPr="000C7429">
          <w:t>fire will occur in one specific location</w:t>
        </w:r>
        <w:r w:rsidR="0051529C">
          <w:t>,</w:t>
        </w:r>
        <w:r w:rsidR="0051529C" w:rsidRPr="000C7429">
          <w:t xml:space="preserve"> </w:t>
        </w:r>
      </w:ins>
      <w:r w:rsidR="00B04CE5" w:rsidRPr="000C7429">
        <w:t>as described below</w:t>
      </w:r>
      <w:r w:rsidRPr="000C7429">
        <w:t>.</w:t>
      </w:r>
    </w:p>
    <w:p w14:paraId="45CD4187" w14:textId="77777777" w:rsidR="00B37F62" w:rsidRPr="000C7429" w:rsidRDefault="00B37F62" w:rsidP="009B6C70">
      <w:pPr>
        <w:pStyle w:val="ListBullet2"/>
      </w:pPr>
      <w:r w:rsidRPr="000C7429">
        <w:t xml:space="preserve">Determine if there is a designated location or locations within the fire area where hot work activities are performed, or if a location can be identified where hot work will be undertaken in </w:t>
      </w:r>
      <w:proofErr w:type="gramStart"/>
      <w:r w:rsidRPr="000C7429">
        <w:t>the vast majority of</w:t>
      </w:r>
      <w:proofErr w:type="gramEnd"/>
      <w:r w:rsidRPr="000C7429">
        <w:t xml:space="preserve"> cases.</w:t>
      </w:r>
    </w:p>
    <w:p w14:paraId="6E57A358" w14:textId="77777777" w:rsidR="00B37F62" w:rsidRPr="000C7429" w:rsidRDefault="00B37F62" w:rsidP="009B6C70">
      <w:pPr>
        <w:pStyle w:val="ListBullet3"/>
      </w:pPr>
      <w:r w:rsidRPr="000C7429">
        <w:t xml:space="preserve">If such a location exists, then hot work fires should generally be postulated to occur </w:t>
      </w:r>
      <w:proofErr w:type="gramStart"/>
      <w:r w:rsidRPr="000C7429">
        <w:t>in the area of</w:t>
      </w:r>
      <w:proofErr w:type="gramEnd"/>
      <w:r w:rsidRPr="000C7429">
        <w:t xml:space="preserve"> this location (e.g., within reach of sparks from the hot work)</w:t>
      </w:r>
      <w:r w:rsidR="00B04CE5" w:rsidRPr="000C7429">
        <w:t>.</w:t>
      </w:r>
    </w:p>
    <w:p w14:paraId="332255DD" w14:textId="57AE5D95" w:rsidR="00B37F62" w:rsidRPr="000C7429" w:rsidRDefault="00B37F62" w:rsidP="009B6C70">
      <w:pPr>
        <w:pStyle w:val="ListBullet3"/>
      </w:pPr>
      <w:r w:rsidRPr="000C7429">
        <w:t xml:space="preserve">If only one hot work fire scenario is developed, the </w:t>
      </w:r>
      <w:ins w:id="377" w:author="Author">
        <w:r w:rsidR="007F44E8">
          <w:t xml:space="preserve">scenario </w:t>
        </w:r>
        <w:r w:rsidR="00D03DE1">
          <w:t>AF</w:t>
        </w:r>
      </w:ins>
      <w:r w:rsidRPr="000C7429">
        <w:t xml:space="preserve"> is 1.0 (in effect, no </w:t>
      </w:r>
      <w:ins w:id="378" w:author="Author">
        <w:r w:rsidR="009C2112">
          <w:t xml:space="preserve">adjustment to the </w:t>
        </w:r>
        <w:r w:rsidR="003C1F7D">
          <w:t>FIF</w:t>
        </w:r>
      </w:ins>
      <w:r w:rsidRPr="000C7429">
        <w:t xml:space="preserve"> is applied).</w:t>
      </w:r>
    </w:p>
    <w:p w14:paraId="4744D288" w14:textId="15EC4203" w:rsidR="00B37F62" w:rsidRPr="000C7429" w:rsidRDefault="00B37F62" w:rsidP="009B6C70">
      <w:pPr>
        <w:pStyle w:val="ListBullet3"/>
      </w:pPr>
      <w:r w:rsidRPr="000C7429">
        <w:t xml:space="preserve">If </w:t>
      </w:r>
      <w:r w:rsidR="00B04CE5" w:rsidRPr="000C7429">
        <w:t>multiple</w:t>
      </w:r>
      <w:r w:rsidRPr="000C7429">
        <w:t xml:space="preserve"> hot work fire scenario</w:t>
      </w:r>
      <w:r w:rsidR="00B04CE5" w:rsidRPr="000C7429">
        <w:t>s</w:t>
      </w:r>
      <w:r w:rsidRPr="000C7429">
        <w:t xml:space="preserve"> </w:t>
      </w:r>
      <w:r w:rsidR="00B04CE5" w:rsidRPr="000C7429">
        <w:t>are</w:t>
      </w:r>
      <w:r w:rsidRPr="000C7429">
        <w:t xml:space="preserve"> developed, each scenario is assigned a corresponding fraction of the total fire frequency (if three scenarios are developed, each scenario uses a factor of 1/3).</w:t>
      </w:r>
    </w:p>
    <w:p w14:paraId="55DB409F" w14:textId="77777777" w:rsidR="00B37F62" w:rsidRPr="000C7429" w:rsidRDefault="00B37F62" w:rsidP="009B6C70">
      <w:pPr>
        <w:pStyle w:val="ListBullet2"/>
      </w:pPr>
      <w:r w:rsidRPr="000C7429">
        <w:t xml:space="preserve">If hot work activities appear equally likely in several locations, use an approach </w:t>
      </w:r>
      <w:proofErr w:type="gramStart"/>
      <w:r w:rsidRPr="000C7429">
        <w:t>similar to</w:t>
      </w:r>
      <w:proofErr w:type="gramEnd"/>
      <w:r w:rsidRPr="000C7429">
        <w:t xml:space="preserve"> that discussed for transient fires:</w:t>
      </w:r>
    </w:p>
    <w:p w14:paraId="574AE761" w14:textId="77777777" w:rsidR="00B37F62" w:rsidRPr="000C7429" w:rsidRDefault="00B37F62" w:rsidP="009B6C70">
      <w:pPr>
        <w:pStyle w:val="ListBullet3"/>
      </w:pPr>
      <w:r w:rsidRPr="000C7429">
        <w:t>Identify the “plausible” hot work fire locations.</w:t>
      </w:r>
    </w:p>
    <w:p w14:paraId="6F9B6959" w14:textId="77777777" w:rsidR="00B37F62" w:rsidRPr="000C7429" w:rsidRDefault="00B37F62" w:rsidP="009B6C70">
      <w:pPr>
        <w:pStyle w:val="ListBullet3"/>
      </w:pPr>
      <w:r w:rsidRPr="000C7429">
        <w:lastRenderedPageBreak/>
        <w:t xml:space="preserve">Identify “critical” locations for a hot </w:t>
      </w:r>
      <w:proofErr w:type="gramStart"/>
      <w:r w:rsidRPr="000C7429">
        <w:t>work initiated</w:t>
      </w:r>
      <w:proofErr w:type="gramEnd"/>
      <w:r w:rsidRPr="000C7429">
        <w:t xml:space="preserve"> fire.</w:t>
      </w:r>
    </w:p>
    <w:p w14:paraId="382577DD" w14:textId="1BBCFBE1" w:rsidR="00B37F62" w:rsidRPr="000C7429" w:rsidRDefault="00B37F62" w:rsidP="009B6C70">
      <w:pPr>
        <w:pStyle w:val="ListBullet3"/>
      </w:pPr>
      <w:r w:rsidRPr="000C7429">
        <w:t>Calculate a</w:t>
      </w:r>
      <w:r w:rsidR="00674EDF">
        <w:t xml:space="preserve"> </w:t>
      </w:r>
      <w:ins w:id="379" w:author="Author">
        <w:r w:rsidR="00674EDF">
          <w:t>critical area</w:t>
        </w:r>
        <w:r w:rsidR="00D5601F">
          <w:t xml:space="preserve"> </w:t>
        </w:r>
        <w:r w:rsidR="00C50067">
          <w:t>AF</w:t>
        </w:r>
      </w:ins>
      <w:r w:rsidRPr="000C7429">
        <w:t xml:space="preserve"> based on the relative size of the floor space in the “critical” versus “plausible” locations</w:t>
      </w:r>
      <w:ins w:id="380" w:author="Author">
        <w:r w:rsidR="00303585">
          <w:t xml:space="preserve">: </w:t>
        </w:r>
        <w:proofErr w:type="spellStart"/>
        <w:r w:rsidR="00303585">
          <w:t>A</w:t>
        </w:r>
        <w:r w:rsidR="00303585" w:rsidRPr="000C7429">
          <w:t>F</w:t>
        </w:r>
        <w:r w:rsidR="00303585">
          <w:rPr>
            <w:vertAlign w:val="subscript"/>
          </w:rPr>
          <w:t>hot</w:t>
        </w:r>
        <w:proofErr w:type="spellEnd"/>
        <w:r w:rsidR="00303585">
          <w:rPr>
            <w:vertAlign w:val="subscript"/>
          </w:rPr>
          <w:t xml:space="preserve"> work</w:t>
        </w:r>
        <w:r w:rsidR="00303585" w:rsidRPr="000C7429">
          <w:t xml:space="preserve"> = (critical floor area, in ft</w:t>
        </w:r>
        <w:r w:rsidR="00303585" w:rsidRPr="00EE7D48">
          <w:rPr>
            <w:vertAlign w:val="superscript"/>
          </w:rPr>
          <w:t>2</w:t>
        </w:r>
        <w:r w:rsidR="00303585" w:rsidRPr="000C7429">
          <w:t>) / (plausible floor area, in ft</w:t>
        </w:r>
        <w:r w:rsidR="00303585" w:rsidRPr="00EE7D48">
          <w:rPr>
            <w:vertAlign w:val="superscript"/>
          </w:rPr>
          <w:t>2</w:t>
        </w:r>
        <w:r w:rsidR="00303585" w:rsidRPr="000C7429">
          <w:t>)</w:t>
        </w:r>
      </w:ins>
    </w:p>
    <w:p w14:paraId="53F2B91E" w14:textId="79E90DDC" w:rsidR="002110AB" w:rsidRDefault="002110AB" w:rsidP="002110AB">
      <w:pPr>
        <w:pStyle w:val="BodyText"/>
        <w:rPr>
          <w:ins w:id="381" w:author="Author"/>
        </w:rPr>
      </w:pPr>
      <w:ins w:id="382" w:author="Author">
        <w:r>
          <w:t xml:space="preserve">If hot work is </w:t>
        </w:r>
        <w:r w:rsidR="00C750BA">
          <w:t>improbable</w:t>
        </w:r>
        <w:r>
          <w:t xml:space="preserve"> in the fire area and a</w:t>
        </w:r>
        <w:r w:rsidRPr="00FB3933">
          <w:t xml:space="preserve"> th</w:t>
        </w:r>
        <w:r>
          <w:t>o</w:t>
        </w:r>
        <w:r w:rsidRPr="00FB3933">
          <w:t xml:space="preserve">rough review of hot work permits </w:t>
        </w:r>
        <w:r>
          <w:t xml:space="preserve">issued verified no hot work was performed in the fire area under review during the exposure period, an </w:t>
        </w:r>
        <w:r w:rsidR="00C50067">
          <w:t>AF</w:t>
        </w:r>
        <w:r>
          <w:t xml:space="preserve"> of zero may be used for the hot work fire ignition source scenarios.</w:t>
        </w:r>
      </w:ins>
    </w:p>
    <w:p w14:paraId="223D9AB8" w14:textId="12E01006" w:rsidR="0001341D" w:rsidRDefault="00474DE2" w:rsidP="0058656C">
      <w:pPr>
        <w:pStyle w:val="BodyText"/>
        <w:rPr>
          <w:ins w:id="383" w:author="Author"/>
        </w:rPr>
      </w:pPr>
      <w:ins w:id="384" w:author="Author">
        <w:r>
          <w:t>Finally, a</w:t>
        </w:r>
        <w:r w:rsidR="00207D6E" w:rsidRPr="00207D6E">
          <w:t xml:space="preserve">n adjustment to the FIF for </w:t>
        </w:r>
        <w:r w:rsidR="00207D6E">
          <w:t>hot work</w:t>
        </w:r>
        <w:r w:rsidR="00207D6E" w:rsidRPr="00207D6E">
          <w:t xml:space="preserve"> fires is made if the inspection findings are associated with </w:t>
        </w:r>
        <w:r w:rsidR="00EB261F">
          <w:t>h</w:t>
        </w:r>
        <w:r w:rsidR="00EB1E34" w:rsidRPr="00EB1E34">
          <w:t>ot work permitting and/or hot work fire watch provisions of the FPP</w:t>
        </w:r>
        <w:r w:rsidR="00EB261F">
          <w:t>. In this case</w:t>
        </w:r>
        <w:r w:rsidR="00143B57">
          <w:t xml:space="preserve"> t</w:t>
        </w:r>
        <w:r w:rsidR="00EB1E34" w:rsidRPr="00EB1E34">
          <w:t>he fire area hot work fire likelihood is set to high, and the hot work fire frequency for high likelihood is multiplied by a factor of 3.</w:t>
        </w:r>
      </w:ins>
    </w:p>
    <w:p w14:paraId="54392B8A" w14:textId="4B4A5518" w:rsidR="00B37F62" w:rsidRPr="000C7429" w:rsidRDefault="003B74AF" w:rsidP="00737CCA">
      <w:pPr>
        <w:pStyle w:val="Heading2"/>
      </w:pPr>
      <w:ins w:id="385" w:author="Author">
        <w:r>
          <w:t>03.10</w:t>
        </w:r>
        <w:r>
          <w:tab/>
        </w:r>
      </w:ins>
      <w:r w:rsidR="00B04CE5" w:rsidRPr="000C7429">
        <w:t>Transformer</w:t>
      </w:r>
      <w:r w:rsidR="00B37F62" w:rsidRPr="000C7429">
        <w:t xml:space="preserve"> Fires</w:t>
      </w:r>
    </w:p>
    <w:p w14:paraId="5B11AFDE" w14:textId="6592DFEB" w:rsidR="00B37F62" w:rsidRPr="000C7429" w:rsidRDefault="00B37F62" w:rsidP="0058656C">
      <w:pPr>
        <w:pStyle w:val="BodyText"/>
      </w:pPr>
      <w:r w:rsidRPr="000C7429">
        <w:t xml:space="preserve">Guidance from either Regional or Headquarters fire protection staff should be sought in the treatment of </w:t>
      </w:r>
      <w:r w:rsidR="00B04CE5" w:rsidRPr="000C7429">
        <w:t xml:space="preserve">transformer </w:t>
      </w:r>
      <w:r w:rsidRPr="000C7429">
        <w:t>fires</w:t>
      </w:r>
      <w:r w:rsidR="00B04CE5" w:rsidRPr="000C7429">
        <w:t xml:space="preserve"> in the yard</w:t>
      </w:r>
      <w:r w:rsidRPr="000C7429">
        <w:t xml:space="preserve">. </w:t>
      </w:r>
      <w:r w:rsidR="00B04CE5" w:rsidRPr="000C7429">
        <w:t>In other areas of the plant</w:t>
      </w:r>
      <w:ins w:id="386" w:author="Author">
        <w:r w:rsidR="009C275E">
          <w:t>,</w:t>
        </w:r>
      </w:ins>
      <w:r w:rsidR="00B04CE5" w:rsidRPr="000C7429">
        <w:t xml:space="preserve"> fires involving oil-filled transformers are analyzed according to the guidance for evaluating confined or unconfined combustible liquids fires</w:t>
      </w:r>
      <w:r w:rsidR="00E9146B" w:rsidRPr="000C7429">
        <w:t xml:space="preserve"> depending on whether the oil spill is contained or not, respectively.</w:t>
      </w:r>
    </w:p>
    <w:p w14:paraId="77DC26DE" w14:textId="3DA386E3" w:rsidR="00B37F62" w:rsidRPr="000C7429" w:rsidRDefault="003B74AF" w:rsidP="00737CCA">
      <w:pPr>
        <w:pStyle w:val="Heading2"/>
      </w:pPr>
      <w:ins w:id="387" w:author="Author">
        <w:r>
          <w:t>03.11</w:t>
        </w:r>
        <w:r>
          <w:tab/>
        </w:r>
      </w:ins>
      <w:r w:rsidR="00B37F62" w:rsidRPr="000C7429">
        <w:t>Severe Fires Involving the Main Turbine Generator Set</w:t>
      </w:r>
    </w:p>
    <w:p w14:paraId="53D16B69" w14:textId="2D72BD93" w:rsidR="00B37F62" w:rsidRPr="000C7429" w:rsidRDefault="00B37F62" w:rsidP="0058656C">
      <w:pPr>
        <w:pStyle w:val="BodyText"/>
      </w:pPr>
      <w:r w:rsidRPr="000C7429">
        <w:t>For inspections involving the turbine building, a need to address severe fires involving the main turbine generator set may arise. In this case, additional guidance will be needed to complete the Phase 2 analysis. Guidance from either Regional or Headquarters fire protection staff should be sought in the treatment of these fires.</w:t>
      </w:r>
    </w:p>
    <w:p w14:paraId="75C7FA91" w14:textId="238B789D" w:rsidR="00B37F62" w:rsidRPr="000C7429" w:rsidRDefault="003B74AF" w:rsidP="00737CCA">
      <w:pPr>
        <w:pStyle w:val="Heading2"/>
      </w:pPr>
      <w:ins w:id="388" w:author="Author">
        <w:r>
          <w:t>03.12</w:t>
        </w:r>
        <w:r>
          <w:tab/>
        </w:r>
      </w:ins>
      <w:r w:rsidR="00B37F62" w:rsidRPr="000C7429">
        <w:t>Hydrogen Fires</w:t>
      </w:r>
    </w:p>
    <w:p w14:paraId="3F48A4BA" w14:textId="2F34A8AE" w:rsidR="00B37F62" w:rsidRPr="000C7429" w:rsidRDefault="00B37F62" w:rsidP="0058656C">
      <w:pPr>
        <w:pStyle w:val="BodyText"/>
      </w:pPr>
      <w:r w:rsidRPr="000C7429">
        <w:t>Hydrogen fires may occur as the result of leakage from hydrogen tanks, hydrogen piping, and bearing/seal surface</w:t>
      </w:r>
      <w:ins w:id="389" w:author="Author">
        <w:r w:rsidR="003321D7">
          <w:t>s</w:t>
        </w:r>
      </w:ins>
      <w:r w:rsidRPr="000C7429">
        <w:t xml:space="preserve"> that contains hydrogen within process equipment (e.g., the turbine generator set or hydrogen recombiners).</w:t>
      </w:r>
    </w:p>
    <w:p w14:paraId="32DC16E9" w14:textId="25DF7FC1" w:rsidR="00B37F62" w:rsidRPr="000C7429" w:rsidRDefault="00B37F62" w:rsidP="0058656C">
      <w:pPr>
        <w:pStyle w:val="BodyText"/>
      </w:pPr>
      <w:r w:rsidRPr="000C7429">
        <w:t>If for a given fire area, hydrogen fires might be a significant factor in the risk quantification, additional guidance will be needed to complete the Phase 2 analysis. Guidance from either Regional or Headquarters fire protection staff should be sought in the treatment of these fires.</w:t>
      </w:r>
    </w:p>
    <w:p w14:paraId="66524F97" w14:textId="590F6A60" w:rsidR="00AF5A2B" w:rsidRPr="000C7429" w:rsidRDefault="009B4BB1" w:rsidP="00CF091E">
      <w:pPr>
        <w:pStyle w:val="Heading1"/>
        <w:ind w:left="1440" w:hanging="1440"/>
      </w:pPr>
      <w:ins w:id="390" w:author="Author">
        <w:r>
          <w:t>0609F.3-04</w:t>
        </w:r>
        <w:r>
          <w:tab/>
        </w:r>
        <w:r w:rsidR="002D55A9">
          <w:t xml:space="preserve">GUIDANCE FOR IDENTIFYING </w:t>
        </w:r>
        <w:r w:rsidR="00BE41CD">
          <w:t xml:space="preserve">AND CHARACTERIZING </w:t>
        </w:r>
      </w:ins>
      <w:r w:rsidR="00AF5A2B" w:rsidRPr="000C7429">
        <w:t>FIRE DAMAGE STATES</w:t>
      </w:r>
    </w:p>
    <w:p w14:paraId="4910E0B4" w14:textId="66B5163D" w:rsidR="00AF5A2B" w:rsidRPr="000C7429" w:rsidRDefault="001B46C3" w:rsidP="008A48F7">
      <w:pPr>
        <w:pStyle w:val="Heading2"/>
      </w:pPr>
      <w:ins w:id="391" w:author="Author">
        <w:r>
          <w:t>04.01</w:t>
        </w:r>
        <w:r>
          <w:tab/>
        </w:r>
      </w:ins>
      <w:r w:rsidR="00AF5A2B" w:rsidRPr="000C7429">
        <w:t>FDS 1</w:t>
      </w:r>
    </w:p>
    <w:p w14:paraId="0BDFC256" w14:textId="1504AAB3" w:rsidR="008C4ABC" w:rsidRPr="000C7429" w:rsidRDefault="00C37A94" w:rsidP="00617902">
      <w:pPr>
        <w:pStyle w:val="BodyText"/>
      </w:pPr>
      <w:r w:rsidRPr="000C7429">
        <w:t>Develop a l</w:t>
      </w:r>
      <w:r w:rsidR="00AF1C7E" w:rsidRPr="000C7429">
        <w:t xml:space="preserve">ist of ignition and damage targets within the ZOI of the ignition source. </w:t>
      </w:r>
      <w:ins w:id="392" w:author="Author">
        <w:r w:rsidR="00A36C2D">
          <w:t xml:space="preserve">Screening values </w:t>
        </w:r>
        <w:r w:rsidR="00970E44">
          <w:t>of</w:t>
        </w:r>
        <w:r w:rsidR="00A36C2D">
          <w:t xml:space="preserve"> the </w:t>
        </w:r>
        <w:r w:rsidR="00815E8A">
          <w:t>vertical and radial ZOI</w:t>
        </w:r>
        <w:r w:rsidR="00A36C2D">
          <w:t xml:space="preserve"> </w:t>
        </w:r>
        <w:r w:rsidR="00970E44">
          <w:t>for</w:t>
        </w:r>
        <w:r w:rsidR="00EA11C3">
          <w:t xml:space="preserve"> electrical enclosures are gi</w:t>
        </w:r>
        <w:r w:rsidR="007579F8">
          <w:t xml:space="preserve">ven in </w:t>
        </w:r>
        <w:r w:rsidR="00667043">
          <w:t xml:space="preserve">Attachment 8, </w:t>
        </w:r>
        <w:r w:rsidR="007579F8">
          <w:t>Table</w:t>
        </w:r>
        <w:r w:rsidR="00667043">
          <w:t xml:space="preserve"> A.01</w:t>
        </w:r>
        <w:r w:rsidR="007F4ACA">
          <w:t>.</w:t>
        </w:r>
        <w:r w:rsidR="007F4ACA" w:rsidRPr="007F4ACA">
          <w:t xml:space="preserve"> </w:t>
        </w:r>
        <w:r w:rsidR="007F4ACA">
          <w:t xml:space="preserve">Screening values of the vertical and radial ZOI for </w:t>
        </w:r>
        <w:r w:rsidR="00655401">
          <w:t xml:space="preserve">other fixed ignition sources and transient combustibles </w:t>
        </w:r>
        <w:r w:rsidR="007F4ACA">
          <w:t>are given in Attachment 8, Table A.0</w:t>
        </w:r>
        <w:r w:rsidR="00655401">
          <w:t>2.</w:t>
        </w:r>
      </w:ins>
      <w:r w:rsidRPr="000C7429">
        <w:t xml:space="preserve"> The </w:t>
      </w:r>
      <w:ins w:id="393" w:author="Author">
        <w:r w:rsidR="00264F68">
          <w:t xml:space="preserve">vertical and </w:t>
        </w:r>
      </w:ins>
      <w:r w:rsidRPr="000C7429">
        <w:t xml:space="preserve">radial ZOI of combustible liquid fires can be determined from </w:t>
      </w:r>
      <w:r w:rsidRPr="00F14775">
        <w:t>Figures A.</w:t>
      </w:r>
      <w:ins w:id="394" w:author="Author">
        <w:r w:rsidR="00364C98" w:rsidRPr="00F14775">
          <w:t>0</w:t>
        </w:r>
        <w:r w:rsidR="00E90065" w:rsidRPr="00F14775">
          <w:t>2</w:t>
        </w:r>
      </w:ins>
      <w:r w:rsidRPr="00F14775">
        <w:t>-A.</w:t>
      </w:r>
      <w:ins w:id="395" w:author="Author">
        <w:r w:rsidR="00CB5EEC" w:rsidRPr="00F14775">
          <w:t>0</w:t>
        </w:r>
        <w:r w:rsidR="00497A54" w:rsidRPr="00F14775">
          <w:t>7</w:t>
        </w:r>
        <w:r w:rsidR="00CB5EEC" w:rsidRPr="00F14775">
          <w:t xml:space="preserve"> </w:t>
        </w:r>
      </w:ins>
      <w:r w:rsidRPr="00F14775">
        <w:t>and Figures A.</w:t>
      </w:r>
      <w:ins w:id="396" w:author="Author">
        <w:r w:rsidR="00E90065" w:rsidRPr="00F14775">
          <w:t>08</w:t>
        </w:r>
      </w:ins>
      <w:r w:rsidRPr="00F14775">
        <w:t>-A.</w:t>
      </w:r>
      <w:ins w:id="397" w:author="Author">
        <w:r w:rsidR="00497A54" w:rsidRPr="00F14775">
          <w:t xml:space="preserve">13 </w:t>
        </w:r>
      </w:ins>
      <w:r w:rsidR="007D530E" w:rsidRPr="00F14775">
        <w:t xml:space="preserve">in Attachment </w:t>
      </w:r>
      <w:r w:rsidR="005E260D" w:rsidRPr="00F14775">
        <w:t>8</w:t>
      </w:r>
      <w:r w:rsidR="005E260D" w:rsidRPr="000C7429">
        <w:t xml:space="preserve"> </w:t>
      </w:r>
      <w:r w:rsidR="007D530E" w:rsidRPr="000C7429">
        <w:t>for confined and unconfined combustible liquid fires</w:t>
      </w:r>
      <w:ins w:id="398" w:author="Author">
        <w:r w:rsidR="00C22D91">
          <w:t>,</w:t>
        </w:r>
      </w:ins>
      <w:r w:rsidR="007D530E" w:rsidRPr="000C7429">
        <w:t xml:space="preserve"> respectively</w:t>
      </w:r>
      <w:r w:rsidR="00BA311E" w:rsidRPr="000C7429">
        <w:t>.</w:t>
      </w:r>
      <w:r w:rsidR="008C4ABC" w:rsidRPr="000C7429">
        <w:t xml:space="preserve"> The following information is needed for each target:</w:t>
      </w:r>
    </w:p>
    <w:p w14:paraId="3D3F5375" w14:textId="6F24EAD8" w:rsidR="00BA311E" w:rsidRPr="000C7429" w:rsidRDefault="00BA311E" w:rsidP="009B6C70">
      <w:pPr>
        <w:pStyle w:val="ListBullet2"/>
      </w:pPr>
      <w:r w:rsidRPr="000C7429">
        <w:lastRenderedPageBreak/>
        <w:t xml:space="preserve">Vertical distance of the target from the </w:t>
      </w:r>
      <w:ins w:id="399" w:author="Author">
        <w:r w:rsidR="00A9063C">
          <w:t>base of the fire</w:t>
        </w:r>
      </w:ins>
      <w:r w:rsidR="00D64BF2" w:rsidRPr="000C7429">
        <w:t>,</w:t>
      </w:r>
      <w:r w:rsidRPr="000C7429">
        <w:t xml:space="preserve"> or radial distance between the target and the edge of the ignition source</w:t>
      </w:r>
      <w:ins w:id="400" w:author="Author">
        <w:r w:rsidR="0053041D">
          <w:t>.</w:t>
        </w:r>
      </w:ins>
    </w:p>
    <w:p w14:paraId="1FFDA978" w14:textId="330BE181" w:rsidR="008C4ABC" w:rsidRPr="000C7429" w:rsidRDefault="008C4ABC" w:rsidP="009B6C70">
      <w:pPr>
        <w:pStyle w:val="ListBullet2"/>
      </w:pPr>
      <w:r w:rsidRPr="000C7429">
        <w:t>Target type:</w:t>
      </w:r>
      <w:r w:rsidR="00DF4B65">
        <w:t xml:space="preserve"> </w:t>
      </w:r>
      <w:r w:rsidRPr="000C7429">
        <w:t>Sensitive electronics; thermoplastic, Kerite, or thermoset cable</w:t>
      </w:r>
    </w:p>
    <w:p w14:paraId="6C53E945" w14:textId="77777777" w:rsidR="0081556F" w:rsidRPr="000C7429" w:rsidRDefault="00BA311E" w:rsidP="009B6C70">
      <w:pPr>
        <w:pStyle w:val="ListBullet2"/>
      </w:pPr>
      <w:r w:rsidRPr="000C7429">
        <w:t>For cable targets:</w:t>
      </w:r>
    </w:p>
    <w:p w14:paraId="6A28E019" w14:textId="77777777" w:rsidR="00BA311E" w:rsidRPr="000C7429" w:rsidRDefault="00BA311E" w:rsidP="009B6C70">
      <w:pPr>
        <w:pStyle w:val="ListBullet3"/>
      </w:pPr>
      <w:r w:rsidRPr="000C7429">
        <w:t>Is the cable protected with a rated barrier system?</w:t>
      </w:r>
    </w:p>
    <w:p w14:paraId="3D29FC5E" w14:textId="77777777" w:rsidR="00BA311E" w:rsidRPr="000C7429" w:rsidRDefault="00BA311E" w:rsidP="009B6C70">
      <w:pPr>
        <w:pStyle w:val="ListBullet3"/>
      </w:pPr>
      <w:r w:rsidRPr="000C7429">
        <w:t>Is the cable protected with a rated fire wrap?</w:t>
      </w:r>
    </w:p>
    <w:p w14:paraId="0EC38176" w14:textId="69D6D2AD" w:rsidR="00BA311E" w:rsidRPr="000C7429" w:rsidRDefault="00BA311E" w:rsidP="009B6C70">
      <w:pPr>
        <w:pStyle w:val="ListBullet3"/>
      </w:pPr>
      <w:r w:rsidRPr="000C7429">
        <w:t>Is the cable in a tray with a solid bottom? If so, is the cable tray enclosed or is the top covered with ceramic fiber (</w:t>
      </w:r>
      <w:proofErr w:type="spellStart"/>
      <w:r w:rsidRPr="000C7429">
        <w:t>Kaowool</w:t>
      </w:r>
      <w:proofErr w:type="spellEnd"/>
      <w:r w:rsidRPr="000C7429">
        <w:t>) blanket?</w:t>
      </w:r>
    </w:p>
    <w:p w14:paraId="7D4A4123" w14:textId="77777777" w:rsidR="00BA311E" w:rsidRPr="000C7429" w:rsidRDefault="00BA311E" w:rsidP="009B6C70">
      <w:pPr>
        <w:pStyle w:val="ListBullet3"/>
      </w:pPr>
      <w:r w:rsidRPr="000C7429">
        <w:t>Is the cable located in a conduit?</w:t>
      </w:r>
    </w:p>
    <w:p w14:paraId="57262E7E" w14:textId="77777777" w:rsidR="00D64BF2" w:rsidRPr="000C7429" w:rsidRDefault="00D64BF2" w:rsidP="009B6C70">
      <w:pPr>
        <w:pStyle w:val="ListBullet2"/>
      </w:pPr>
      <w:r w:rsidRPr="000C7429">
        <w:t>For sensitive electronics</w:t>
      </w:r>
    </w:p>
    <w:p w14:paraId="6ED27CED" w14:textId="77777777" w:rsidR="00D64BF2" w:rsidRPr="000C7429" w:rsidRDefault="00D64BF2" w:rsidP="009B6C70">
      <w:pPr>
        <w:pStyle w:val="ListBullet3"/>
      </w:pPr>
      <w:r w:rsidRPr="000C7429">
        <w:t>Are the sensitive electronics exposed</w:t>
      </w:r>
      <w:r w:rsidR="00B412E9" w:rsidRPr="000C7429">
        <w:t>?</w:t>
      </w:r>
    </w:p>
    <w:p w14:paraId="1C0F722E" w14:textId="77777777" w:rsidR="00D64BF2" w:rsidRPr="000C7429" w:rsidRDefault="00D64BF2" w:rsidP="009B6C70">
      <w:pPr>
        <w:pStyle w:val="ListBullet3"/>
      </w:pPr>
      <w:r w:rsidRPr="000C7429">
        <w:t>Are the sensitive electronics inside an enclosure</w:t>
      </w:r>
      <w:r w:rsidR="00B412E9" w:rsidRPr="000C7429">
        <w:t>,</w:t>
      </w:r>
      <w:r w:rsidRPr="000C7429">
        <w:t xml:space="preserve"> </w:t>
      </w:r>
      <w:r w:rsidR="00B412E9" w:rsidRPr="000C7429">
        <w:t>but mounted directly on the surface of the enclosure where it would be directly exposed to the convective or radiative energy of the exposing fire?</w:t>
      </w:r>
    </w:p>
    <w:p w14:paraId="179C1FB6" w14:textId="77777777" w:rsidR="00B412E9" w:rsidRPr="000C7429" w:rsidRDefault="00B412E9" w:rsidP="009B6C70">
      <w:pPr>
        <w:pStyle w:val="ListBullet3"/>
      </w:pPr>
      <w:r w:rsidRPr="000C7429">
        <w:t>Are the sensitive electronics inside an enclosure that is provided with louvers or ventilation openings that allow for the entry of hot gases generated by the exposing fire?</w:t>
      </w:r>
    </w:p>
    <w:p w14:paraId="571EAD7B" w14:textId="60C9EF93" w:rsidR="00D64BF2" w:rsidRPr="000C7429" w:rsidRDefault="001B46C3" w:rsidP="008A48F7">
      <w:pPr>
        <w:pStyle w:val="Heading2"/>
      </w:pPr>
      <w:ins w:id="401" w:author="Author">
        <w:r>
          <w:t>04.02</w:t>
        </w:r>
        <w:r>
          <w:tab/>
        </w:r>
      </w:ins>
      <w:r w:rsidR="00D64BF2" w:rsidRPr="000C7429">
        <w:t>FDS 2</w:t>
      </w:r>
    </w:p>
    <w:p w14:paraId="6936B50D" w14:textId="536F4FFB" w:rsidR="00A24B35" w:rsidRPr="00B17307" w:rsidRDefault="00B412E9" w:rsidP="00047ADF">
      <w:pPr>
        <w:pStyle w:val="BodyText"/>
        <w:rPr>
          <w:bCs/>
        </w:rPr>
      </w:pPr>
      <w:r w:rsidRPr="000C7429">
        <w:rPr>
          <w:bCs/>
        </w:rPr>
        <w:t xml:space="preserve">The HRR of fixed ignition sources, transient combustibles, and small oil fires is generally insufficient to create damaging HGL conditions in the area under evaluation. For these scenarios the HRR contribution from secondary combustibles is needed to reach FDS 2. </w:t>
      </w:r>
      <w:r w:rsidR="007D2AB4" w:rsidRPr="000C7429">
        <w:rPr>
          <w:bCs/>
        </w:rPr>
        <w:t xml:space="preserve">The combined HRR profile for various ignition source/cable tray configurations can be determined from </w:t>
      </w:r>
      <w:r w:rsidR="007D2AB4" w:rsidRPr="000C7429">
        <w:t>table</w:t>
      </w:r>
      <w:ins w:id="402" w:author="Author">
        <w:r w:rsidR="009D0969">
          <w:t>/plot</w:t>
        </w:r>
        <w:r w:rsidR="00F97E13">
          <w:t xml:space="preserve"> </w:t>
        </w:r>
        <w:r w:rsidR="009D0969">
          <w:t>set C</w:t>
        </w:r>
      </w:ins>
      <w:r w:rsidR="007D2AB4" w:rsidRPr="000C7429">
        <w:rPr>
          <w:bCs/>
        </w:rPr>
        <w:t xml:space="preserve"> in </w:t>
      </w:r>
      <w:r w:rsidR="007D2AB4" w:rsidRPr="00F14775">
        <w:rPr>
          <w:bCs/>
        </w:rPr>
        <w:t xml:space="preserve">Attachment </w:t>
      </w:r>
      <w:r w:rsidR="005E260D" w:rsidRPr="00F14775">
        <w:rPr>
          <w:bCs/>
        </w:rPr>
        <w:t>8</w:t>
      </w:r>
      <w:r w:rsidR="007D2AB4" w:rsidRPr="00BC16E4">
        <w:t>.</w:t>
      </w:r>
      <w:r w:rsidR="007D2AB4" w:rsidRPr="000C7429">
        <w:rPr>
          <w:bCs/>
        </w:rPr>
        <w:t xml:space="preserve"> The total HRR of combustible liquid fires in combination with fires in vertical stacks of horizontal cable trays can be determined </w:t>
      </w:r>
      <w:r w:rsidR="003C486C" w:rsidRPr="000C7429">
        <w:rPr>
          <w:bCs/>
        </w:rPr>
        <w:t xml:space="preserve">by summing the HRR of the combustible liquid fire from </w:t>
      </w:r>
      <w:r w:rsidR="003C486C" w:rsidRPr="00F14775">
        <w:rPr>
          <w:bCs/>
        </w:rPr>
        <w:t xml:space="preserve">Attachment 5 </w:t>
      </w:r>
      <w:r w:rsidR="00127E51" w:rsidRPr="00F14775">
        <w:rPr>
          <w:bCs/>
        </w:rPr>
        <w:t>(</w:t>
      </w:r>
      <w:ins w:id="403" w:author="Author">
        <w:r w:rsidR="0079421B">
          <w:t>or</w:t>
        </w:r>
        <w:r w:rsidR="00127E51" w:rsidRPr="00F14775">
          <w:rPr>
            <w:bCs/>
          </w:rPr>
          <w:t xml:space="preserve"> </w:t>
        </w:r>
        <w:r w:rsidR="003B6545" w:rsidRPr="00F14775">
          <w:rPr>
            <w:bCs/>
          </w:rPr>
          <w:t xml:space="preserve">Figures </w:t>
        </w:r>
        <w:r w:rsidR="000C20A8" w:rsidRPr="00F14775">
          <w:rPr>
            <w:bCs/>
          </w:rPr>
          <w:t>A</w:t>
        </w:r>
        <w:r w:rsidR="00CF0231" w:rsidRPr="00F14775">
          <w:rPr>
            <w:bCs/>
          </w:rPr>
          <w:t xml:space="preserve">.02 to A.04 in Attachment </w:t>
        </w:r>
        <w:r w:rsidR="00E03EB9" w:rsidRPr="00F14775">
          <w:rPr>
            <w:bCs/>
          </w:rPr>
          <w:t xml:space="preserve">8 </w:t>
        </w:r>
        <w:r w:rsidR="00CF0231" w:rsidRPr="00F14775">
          <w:rPr>
            <w:bCs/>
          </w:rPr>
          <w:t>for con</w:t>
        </w:r>
        <w:r w:rsidR="009E2355" w:rsidRPr="00F14775">
          <w:rPr>
            <w:bCs/>
          </w:rPr>
          <w:t>fined</w:t>
        </w:r>
        <w:r w:rsidR="00CF0231" w:rsidRPr="00F14775">
          <w:rPr>
            <w:bCs/>
          </w:rPr>
          <w:t xml:space="preserve"> </w:t>
        </w:r>
        <w:r w:rsidR="00E96F50" w:rsidRPr="00F14775">
          <w:rPr>
            <w:bCs/>
          </w:rPr>
          <w:t xml:space="preserve">pool fires and </w:t>
        </w:r>
        <w:r w:rsidR="006908FB" w:rsidRPr="00F14775">
          <w:rPr>
            <w:bCs/>
          </w:rPr>
          <w:t>Figure</w:t>
        </w:r>
        <w:r w:rsidR="009E2355" w:rsidRPr="00F14775">
          <w:rPr>
            <w:bCs/>
          </w:rPr>
          <w:t>s</w:t>
        </w:r>
        <w:r w:rsidR="006908FB" w:rsidRPr="00F14775">
          <w:rPr>
            <w:bCs/>
          </w:rPr>
          <w:t xml:space="preserve"> A.08 to A</w:t>
        </w:r>
        <w:r w:rsidR="009E2355" w:rsidRPr="00F14775">
          <w:rPr>
            <w:bCs/>
          </w:rPr>
          <w:t>,10</w:t>
        </w:r>
        <w:r w:rsidR="00E03EB9" w:rsidRPr="00F14775">
          <w:rPr>
            <w:bCs/>
          </w:rPr>
          <w:t xml:space="preserve"> in Attachment 8</w:t>
        </w:r>
        <w:r w:rsidR="009E2355" w:rsidRPr="00F14775">
          <w:rPr>
            <w:bCs/>
          </w:rPr>
          <w:t xml:space="preserve"> for </w:t>
        </w:r>
        <w:r w:rsidR="00E03EB9" w:rsidRPr="00F14775">
          <w:rPr>
            <w:bCs/>
          </w:rPr>
          <w:t xml:space="preserve">unconfined spill fires) </w:t>
        </w:r>
      </w:ins>
      <w:r w:rsidR="003C486C" w:rsidRPr="00F14775">
        <w:rPr>
          <w:bCs/>
        </w:rPr>
        <w:t xml:space="preserve">and the HRR of the cable trays from Figures C.01 or C.02 in Attachment </w:t>
      </w:r>
      <w:r w:rsidR="005E260D" w:rsidRPr="00F14775">
        <w:rPr>
          <w:bCs/>
        </w:rPr>
        <w:t>8</w:t>
      </w:r>
      <w:r w:rsidR="003C486C" w:rsidRPr="00F14775">
        <w:rPr>
          <w:bCs/>
        </w:rPr>
        <w:t>.</w:t>
      </w:r>
    </w:p>
    <w:p w14:paraId="596F17B7" w14:textId="50CBB2C7" w:rsidR="00293FBB" w:rsidRPr="00B17307" w:rsidRDefault="00A24B35" w:rsidP="00047ADF">
      <w:pPr>
        <w:pStyle w:val="BodyText"/>
        <w:rPr>
          <w:bCs/>
        </w:rPr>
      </w:pPr>
      <w:r w:rsidRPr="00B17307">
        <w:rPr>
          <w:bCs/>
        </w:rPr>
        <w:t xml:space="preserve">The tables/plots in </w:t>
      </w:r>
      <w:r w:rsidRPr="00F14775">
        <w:rPr>
          <w:bCs/>
        </w:rPr>
        <w:t>set C in Attachment 8</w:t>
      </w:r>
      <w:r w:rsidRPr="00B17307">
        <w:rPr>
          <w:bCs/>
        </w:rPr>
        <w:t xml:space="preserve"> assume that the first cable tray above</w:t>
      </w:r>
      <w:ins w:id="404" w:author="Author">
        <w:r w:rsidR="004D1771">
          <w:rPr>
            <w:bCs/>
          </w:rPr>
          <w:t xml:space="preserve"> the ignition source</w:t>
        </w:r>
      </w:ins>
      <w:r w:rsidRPr="00B17307">
        <w:rPr>
          <w:bCs/>
        </w:rPr>
        <w:t xml:space="preserve"> </w:t>
      </w:r>
      <w:r w:rsidRPr="00B17307">
        <w:t>ignit</w:t>
      </w:r>
      <w:ins w:id="405" w:author="Author">
        <w:r w:rsidR="008F608D" w:rsidRPr="00B17307">
          <w:t>es</w:t>
        </w:r>
        <w:r w:rsidR="008F608D" w:rsidRPr="00B17307">
          <w:rPr>
            <w:bCs/>
          </w:rPr>
          <w:t xml:space="preserve"> </w:t>
        </w:r>
        <w:r w:rsidR="006966DA" w:rsidRPr="00B17307">
          <w:rPr>
            <w:bCs/>
          </w:rPr>
          <w:t>in one min</w:t>
        </w:r>
      </w:ins>
      <w:r w:rsidR="00293FBB" w:rsidRPr="00B17307">
        <w:rPr>
          <w:bCs/>
        </w:rPr>
        <w:t>,</w:t>
      </w:r>
      <w:ins w:id="406" w:author="Author">
        <w:r w:rsidR="007906E7">
          <w:rPr>
            <w:bCs/>
          </w:rPr>
          <w:t xml:space="preserve"> and</w:t>
        </w:r>
      </w:ins>
      <w:r w:rsidR="00293FBB" w:rsidRPr="00B17307">
        <w:rPr>
          <w:bCs/>
        </w:rPr>
        <w:t xml:space="preserve"> the fire spread</w:t>
      </w:r>
      <w:r w:rsidR="009F0941" w:rsidRPr="00B17307">
        <w:rPr>
          <w:bCs/>
        </w:rPr>
        <w:t>s</w:t>
      </w:r>
      <w:r w:rsidR="00293FBB" w:rsidRPr="00B17307">
        <w:rPr>
          <w:bCs/>
        </w:rPr>
        <w:t xml:space="preserve"> among the exposed cable trays </w:t>
      </w:r>
      <w:r w:rsidRPr="00B17307">
        <w:rPr>
          <w:bCs/>
        </w:rPr>
        <w:t>f</w:t>
      </w:r>
      <w:r w:rsidR="009F0941" w:rsidRPr="00B17307">
        <w:rPr>
          <w:bCs/>
        </w:rPr>
        <w:t>ollowing</w:t>
      </w:r>
      <w:r w:rsidR="00293FBB" w:rsidRPr="00B17307">
        <w:rPr>
          <w:bCs/>
        </w:rPr>
        <w:t xml:space="preserve"> the general rules for fire spread within a stack of cable trays.</w:t>
      </w:r>
      <w:r w:rsidR="00293FBB" w:rsidRPr="00B17307">
        <w:t xml:space="preserve"> </w:t>
      </w:r>
      <w:r w:rsidR="00293FBB" w:rsidRPr="00B17307">
        <w:rPr>
          <w:bCs/>
        </w:rPr>
        <w:t>Once a cable tray has ignited</w:t>
      </w:r>
      <w:r w:rsidR="009F0941" w:rsidRPr="00B17307">
        <w:rPr>
          <w:bCs/>
        </w:rPr>
        <w:t xml:space="preserve">, </w:t>
      </w:r>
      <w:r w:rsidR="00293FBB" w:rsidRPr="00B17307">
        <w:rPr>
          <w:bCs/>
        </w:rPr>
        <w:t xml:space="preserve">all cables in that tray </w:t>
      </w:r>
      <w:r w:rsidR="009F0941" w:rsidRPr="00B17307">
        <w:rPr>
          <w:bCs/>
        </w:rPr>
        <w:t xml:space="preserve">are assumed to be fire damaged with </w:t>
      </w:r>
      <w:r w:rsidR="00293FBB" w:rsidRPr="00B17307">
        <w:rPr>
          <w:bCs/>
        </w:rPr>
        <w:t>no additi</w:t>
      </w:r>
      <w:r w:rsidR="009F0941" w:rsidRPr="00B17307">
        <w:rPr>
          <w:bCs/>
        </w:rPr>
        <w:t>onal time delay</w:t>
      </w:r>
      <w:r w:rsidR="00293FBB" w:rsidRPr="00B17307">
        <w:rPr>
          <w:bCs/>
        </w:rPr>
        <w:t xml:space="preserve">. Assuming that the first cable tray in a stack of horizontal cable trays is within the </w:t>
      </w:r>
      <w:ins w:id="407" w:author="Author">
        <w:r w:rsidR="0088686F">
          <w:t>ZOI</w:t>
        </w:r>
      </w:ins>
      <w:r w:rsidR="00293FBB" w:rsidRPr="00B17307">
        <w:rPr>
          <w:bCs/>
        </w:rPr>
        <w:t xml:space="preserve"> of a given fire ignition source, the damage times of targets in </w:t>
      </w:r>
      <w:r w:rsidR="009F0941" w:rsidRPr="00B17307">
        <w:rPr>
          <w:bCs/>
        </w:rPr>
        <w:t>the</w:t>
      </w:r>
      <w:r w:rsidR="00293FBB" w:rsidRPr="00B17307">
        <w:rPr>
          <w:bCs/>
        </w:rPr>
        <w:t xml:space="preserve"> trays within the stack </w:t>
      </w:r>
      <w:r w:rsidRPr="00B17307">
        <w:rPr>
          <w:bCs/>
        </w:rPr>
        <w:t>are</w:t>
      </w:r>
      <w:r w:rsidR="00293FBB" w:rsidRPr="00B17307">
        <w:rPr>
          <w:bCs/>
        </w:rPr>
        <w:t xml:space="preserve"> as follows:</w:t>
      </w:r>
    </w:p>
    <w:p w14:paraId="5A32A2DD" w14:textId="14415B9B" w:rsidR="00293FBB" w:rsidRPr="00B17307" w:rsidRDefault="00DA1122" w:rsidP="009B6C70">
      <w:pPr>
        <w:pStyle w:val="ListBullet2"/>
      </w:pPr>
      <w:r w:rsidRPr="00B17307">
        <w:t>Damage time for t</w:t>
      </w:r>
      <w:r w:rsidR="00293FBB" w:rsidRPr="00B17307">
        <w:t>argets in the first tray</w:t>
      </w:r>
      <w:r w:rsidR="009F0941" w:rsidRPr="00B17307">
        <w:t xml:space="preserve"> </w:t>
      </w:r>
      <w:r w:rsidRPr="00B17307">
        <w:t>is</w:t>
      </w:r>
      <w:r w:rsidR="00293FBB" w:rsidRPr="00B17307">
        <w:t xml:space="preserve"> determined from </w:t>
      </w:r>
      <w:r w:rsidRPr="00B17307">
        <w:t xml:space="preserve">the vertical ZOI </w:t>
      </w:r>
      <w:r w:rsidR="00293FBB" w:rsidRPr="00B17307">
        <w:t xml:space="preserve">tables and plots in </w:t>
      </w:r>
      <w:r w:rsidR="00293FBB" w:rsidRPr="00F14775">
        <w:t xml:space="preserve">set </w:t>
      </w:r>
      <w:ins w:id="408" w:author="Author">
        <w:r w:rsidR="007A3779" w:rsidRPr="00F14775">
          <w:t xml:space="preserve">D </w:t>
        </w:r>
      </w:ins>
      <w:r w:rsidR="00293FBB" w:rsidRPr="00F14775">
        <w:t>i</w:t>
      </w:r>
      <w:r w:rsidRPr="00F14775">
        <w:t>n Attachment 8</w:t>
      </w:r>
      <w:r w:rsidRPr="00B17307">
        <w:t>.</w:t>
      </w:r>
    </w:p>
    <w:p w14:paraId="639ED3FF" w14:textId="5ED0AE55" w:rsidR="00293FBB" w:rsidRPr="00293FBB" w:rsidRDefault="00293FBB" w:rsidP="009B6C70">
      <w:pPr>
        <w:pStyle w:val="ListBullet2"/>
      </w:pPr>
      <w:r w:rsidRPr="00B17307">
        <w:t>Targets in t</w:t>
      </w:r>
      <w:r w:rsidRPr="00293FBB">
        <w:t>he second tray</w:t>
      </w:r>
      <w:r w:rsidR="00A24B35">
        <w:t xml:space="preserve"> are damaged</w:t>
      </w:r>
      <w:r w:rsidRPr="00293FBB">
        <w:t xml:space="preserve"> 4 minutes after damage to the first tray</w:t>
      </w:r>
      <w:r w:rsidR="009F0941">
        <w:t>.</w:t>
      </w:r>
    </w:p>
    <w:p w14:paraId="5F37C410" w14:textId="06BCE4B3" w:rsidR="00293FBB" w:rsidRPr="00293FBB" w:rsidRDefault="00293FBB" w:rsidP="009B6C70">
      <w:pPr>
        <w:pStyle w:val="ListBullet2"/>
      </w:pPr>
      <w:r w:rsidRPr="00293FBB">
        <w:t>Targets in the third tray</w:t>
      </w:r>
      <w:r w:rsidR="00A24B35">
        <w:t xml:space="preserve"> are damaged</w:t>
      </w:r>
      <w:r w:rsidRPr="00293FBB">
        <w:t xml:space="preserve"> 3 minutes after damage to the second tray</w:t>
      </w:r>
      <w:r w:rsidR="009F0941">
        <w:t>.</w:t>
      </w:r>
    </w:p>
    <w:p w14:paraId="79697F43" w14:textId="179E5722" w:rsidR="00293FBB" w:rsidRPr="00293FBB" w:rsidRDefault="00293FBB" w:rsidP="009B6C70">
      <w:pPr>
        <w:pStyle w:val="ListBullet2"/>
      </w:pPr>
      <w:r w:rsidRPr="00293FBB">
        <w:t>Targets in the fourth tray</w:t>
      </w:r>
      <w:r w:rsidR="00A24B35">
        <w:t xml:space="preserve"> are damaged </w:t>
      </w:r>
      <w:r w:rsidRPr="00293FBB">
        <w:t>2 minutes after damage to the third tray</w:t>
      </w:r>
      <w:r w:rsidR="009F0941">
        <w:t>.</w:t>
      </w:r>
    </w:p>
    <w:p w14:paraId="5F442B4B" w14:textId="30817E5B" w:rsidR="00293FBB" w:rsidRPr="00293FBB" w:rsidRDefault="00293FBB" w:rsidP="009B6C70">
      <w:pPr>
        <w:pStyle w:val="ListBullet2"/>
      </w:pPr>
      <w:r w:rsidRPr="00293FBB">
        <w:t>Targets in the fifth tray</w:t>
      </w:r>
      <w:r w:rsidR="00A24B35">
        <w:t xml:space="preserve"> are damaged </w:t>
      </w:r>
      <w:r w:rsidRPr="00293FBB">
        <w:t>1 minute after damage to the fourth tray</w:t>
      </w:r>
      <w:r w:rsidR="009F0941">
        <w:t>.</w:t>
      </w:r>
    </w:p>
    <w:p w14:paraId="553DC31F" w14:textId="72D93C14" w:rsidR="00293FBB" w:rsidRDefault="00293FBB" w:rsidP="009B6C70">
      <w:pPr>
        <w:pStyle w:val="ListBullet2"/>
      </w:pPr>
      <w:r w:rsidRPr="00293FBB">
        <w:t xml:space="preserve">Targets in the sixth and </w:t>
      </w:r>
      <w:r w:rsidR="00A24B35">
        <w:t>any subsequent trays are damaged</w:t>
      </w:r>
      <w:r w:rsidRPr="00293FBB">
        <w:t xml:space="preserve"> 1 minute after damage to the tray immediately below</w:t>
      </w:r>
      <w:r w:rsidR="009F0941">
        <w:t>.</w:t>
      </w:r>
    </w:p>
    <w:p w14:paraId="3D1EDF45" w14:textId="20D3D248" w:rsidR="003C486C" w:rsidRPr="000C7429" w:rsidRDefault="003C486C" w:rsidP="00452D59">
      <w:pPr>
        <w:pStyle w:val="BodyText"/>
        <w:keepNext/>
        <w:keepLines/>
        <w:rPr>
          <w:bCs/>
        </w:rPr>
      </w:pPr>
      <w:r w:rsidRPr="000C7429">
        <w:rPr>
          <w:bCs/>
        </w:rPr>
        <w:lastRenderedPageBreak/>
        <w:t xml:space="preserve">The following information is needed to determine the </w:t>
      </w:r>
      <w:r w:rsidR="00390801" w:rsidRPr="000C7429">
        <w:rPr>
          <w:bCs/>
        </w:rPr>
        <w:t>fire propagation in</w:t>
      </w:r>
      <w:r w:rsidRPr="000C7429">
        <w:rPr>
          <w:bCs/>
        </w:rPr>
        <w:t xml:space="preserve"> </w:t>
      </w:r>
      <w:r w:rsidR="00D6377C" w:rsidRPr="000C7429">
        <w:rPr>
          <w:bCs/>
        </w:rPr>
        <w:t>vertical stacks of horizontal</w:t>
      </w:r>
      <w:r w:rsidRPr="000C7429">
        <w:rPr>
          <w:bCs/>
        </w:rPr>
        <w:t xml:space="preserve"> cable trays:</w:t>
      </w:r>
    </w:p>
    <w:p w14:paraId="0CB5FBCB" w14:textId="40C1BA66" w:rsidR="00B37F62" w:rsidRPr="000C7429" w:rsidRDefault="003C486C" w:rsidP="009B6C70">
      <w:pPr>
        <w:pStyle w:val="ListBullet2"/>
      </w:pPr>
      <w:r w:rsidRPr="000C7429">
        <w:t>Type of cables in the trays:</w:t>
      </w:r>
      <w:r w:rsidR="00DF4B65">
        <w:t xml:space="preserve"> </w:t>
      </w:r>
      <w:r w:rsidRPr="000C7429">
        <w:t>Thermoplastic or thermoset. Mixed trays are assumed to contain thermoplastic cables if 95</w:t>
      </w:r>
      <w:r w:rsidR="002A4542">
        <w:t xml:space="preserve"> percent</w:t>
      </w:r>
      <w:r w:rsidRPr="000C7429">
        <w:t xml:space="preserve"> or less of the tray contents are thermoset.</w:t>
      </w:r>
    </w:p>
    <w:p w14:paraId="7AAA50F4" w14:textId="77777777" w:rsidR="003C486C" w:rsidRPr="000C7429" w:rsidRDefault="003C486C" w:rsidP="009B6C70">
      <w:pPr>
        <w:pStyle w:val="ListBullet2"/>
      </w:pPr>
      <w:r w:rsidRPr="000C7429">
        <w:t>Tray width (1.5 or 3.0 ft.)</w:t>
      </w:r>
    </w:p>
    <w:p w14:paraId="133ABCF2" w14:textId="38E9B460" w:rsidR="003C486C" w:rsidRPr="000C7429" w:rsidRDefault="003C486C" w:rsidP="009B6C70">
      <w:pPr>
        <w:pStyle w:val="ListBullet2"/>
      </w:pPr>
      <w:r w:rsidRPr="000C7429">
        <w:t>Number of trays in the stack</w:t>
      </w:r>
      <w:ins w:id="409" w:author="Author">
        <w:r w:rsidR="00BE0378">
          <w:t>.</w:t>
        </w:r>
      </w:ins>
    </w:p>
    <w:p w14:paraId="7E10FB9D" w14:textId="12F5593B" w:rsidR="003C486C" w:rsidRPr="000C7429" w:rsidRDefault="003C486C" w:rsidP="009B6C70">
      <w:pPr>
        <w:pStyle w:val="ListBullet2"/>
      </w:pPr>
      <w:r w:rsidRPr="000C7429">
        <w:t>Vertical distance of the bottom tray above the ignition source</w:t>
      </w:r>
      <w:ins w:id="410" w:author="Author">
        <w:r w:rsidR="00BE0378">
          <w:t>.</w:t>
        </w:r>
      </w:ins>
    </w:p>
    <w:p w14:paraId="2ACFED84" w14:textId="03C71477" w:rsidR="00390801" w:rsidRPr="000C7429" w:rsidRDefault="00390801" w:rsidP="009B6C70">
      <w:pPr>
        <w:pStyle w:val="ListBullet2"/>
      </w:pPr>
      <w:r w:rsidRPr="000C7429">
        <w:t>Location of damage targets in the trays</w:t>
      </w:r>
      <w:r w:rsidR="00772C0F">
        <w:t>.</w:t>
      </w:r>
    </w:p>
    <w:p w14:paraId="3CEFB468" w14:textId="77777777" w:rsidR="00585C20" w:rsidRPr="000C7429" w:rsidRDefault="00585C20" w:rsidP="009B6C70">
      <w:pPr>
        <w:pStyle w:val="ListBullet2"/>
      </w:pPr>
      <w:r w:rsidRPr="000C7429">
        <w:t>Cable tray protection:</w:t>
      </w:r>
    </w:p>
    <w:p w14:paraId="52E8C888" w14:textId="77777777" w:rsidR="00585C20" w:rsidRPr="000C7429" w:rsidRDefault="00585C20" w:rsidP="005B6403">
      <w:pPr>
        <w:pStyle w:val="ListBullet3"/>
      </w:pPr>
      <w:r w:rsidRPr="000C7429">
        <w:t>Is the cable tray protected with a rated barrier system?</w:t>
      </w:r>
    </w:p>
    <w:p w14:paraId="4761DF93" w14:textId="77777777" w:rsidR="00585C20" w:rsidRPr="000C7429" w:rsidRDefault="00585C20" w:rsidP="005B6403">
      <w:pPr>
        <w:pStyle w:val="ListBullet3"/>
      </w:pPr>
      <w:r w:rsidRPr="000C7429">
        <w:t>Is the cable tray protected with a rated fire wrap?</w:t>
      </w:r>
    </w:p>
    <w:p w14:paraId="10CADFE6" w14:textId="409DBAFF" w:rsidR="00BA34D7" w:rsidRPr="000C7429" w:rsidRDefault="00F77D5B" w:rsidP="005B6403">
      <w:pPr>
        <w:pStyle w:val="ListBullet3"/>
      </w:pPr>
      <w:r w:rsidRPr="000C7429">
        <w:t xml:space="preserve">Are </w:t>
      </w:r>
      <w:r w:rsidR="00585C20" w:rsidRPr="000C7429">
        <w:t>the cable</w:t>
      </w:r>
      <w:r w:rsidRPr="000C7429">
        <w:t>s</w:t>
      </w:r>
      <w:r w:rsidR="00585C20" w:rsidRPr="000C7429">
        <w:t xml:space="preserve"> in a tray with a solid bottom? If so, is the cable tray enclosed or is the top covered with ceramic fiber (</w:t>
      </w:r>
      <w:proofErr w:type="spellStart"/>
      <w:r w:rsidR="00585C20" w:rsidRPr="000C7429">
        <w:t>Kaowool</w:t>
      </w:r>
      <w:proofErr w:type="spellEnd"/>
      <w:r w:rsidR="00585C20" w:rsidRPr="000C7429">
        <w:t>) blanket?</w:t>
      </w:r>
    </w:p>
    <w:p w14:paraId="53F189E5" w14:textId="7E1BAA91" w:rsidR="00D47175" w:rsidRPr="000C7429" w:rsidRDefault="00D47175" w:rsidP="0058507B">
      <w:pPr>
        <w:pStyle w:val="BodyText"/>
        <w:keepNext/>
        <w:keepLines/>
      </w:pPr>
      <w:r w:rsidRPr="000C7429">
        <w:t>To determine the HRR of vertical cable trays the following information is needed:</w:t>
      </w:r>
    </w:p>
    <w:p w14:paraId="6E1CCBE9" w14:textId="7ABDCA6D" w:rsidR="00D47175" w:rsidRPr="000C7429" w:rsidRDefault="00D47175" w:rsidP="009B6C70">
      <w:pPr>
        <w:pStyle w:val="ListBullet2"/>
      </w:pPr>
      <w:r w:rsidRPr="000C7429">
        <w:t>Type of cables in the trays:</w:t>
      </w:r>
      <w:r w:rsidR="00DF4B65">
        <w:t xml:space="preserve"> </w:t>
      </w:r>
      <w:r w:rsidRPr="000C7429">
        <w:t>Thermoplastic or thermoset.</w:t>
      </w:r>
    </w:p>
    <w:p w14:paraId="429B094A" w14:textId="6D9AA182" w:rsidR="00D47175" w:rsidRPr="000C7429" w:rsidRDefault="00D47175" w:rsidP="009B6C70">
      <w:pPr>
        <w:pStyle w:val="ListBullet2"/>
      </w:pPr>
      <w:r w:rsidRPr="000C7429">
        <w:t xml:space="preserve">Tray width </w:t>
      </w:r>
      <w:r w:rsidR="00387AC6" w:rsidRPr="000C7429">
        <w:t>and height</w:t>
      </w:r>
      <w:r w:rsidR="00772C0F">
        <w:t>.</w:t>
      </w:r>
    </w:p>
    <w:p w14:paraId="764D493C" w14:textId="77777777" w:rsidR="00D47175" w:rsidRPr="000C7429" w:rsidRDefault="00387AC6" w:rsidP="009B6C70">
      <w:pPr>
        <w:pStyle w:val="ListBullet2"/>
      </w:pPr>
      <w:r w:rsidRPr="000C7429">
        <w:t xml:space="preserve">Information to determine how and when the tray will ignite, e.g., </w:t>
      </w:r>
      <w:r w:rsidR="00595718" w:rsidRPr="000C7429">
        <w:t>radial distance to the nearest most intense ignition source.</w:t>
      </w:r>
    </w:p>
    <w:p w14:paraId="535D56F4" w14:textId="77777777" w:rsidR="00F77D5B" w:rsidRPr="000C7429" w:rsidRDefault="00F77D5B" w:rsidP="009B6C70">
      <w:pPr>
        <w:pStyle w:val="ListBullet2"/>
      </w:pPr>
      <w:r w:rsidRPr="000C7429">
        <w:t>Cable tray protection:</w:t>
      </w:r>
    </w:p>
    <w:p w14:paraId="3EDDAC3A" w14:textId="77777777" w:rsidR="00F77D5B" w:rsidRPr="000C7429" w:rsidRDefault="00F77D5B" w:rsidP="005B6403">
      <w:pPr>
        <w:pStyle w:val="ListBullet3"/>
      </w:pPr>
      <w:r w:rsidRPr="000C7429">
        <w:t>Is the cable tray protected with a rated barrier system?</w:t>
      </w:r>
    </w:p>
    <w:p w14:paraId="1CEECF2D" w14:textId="77777777" w:rsidR="00F77D5B" w:rsidRPr="000C7429" w:rsidRDefault="00F77D5B" w:rsidP="005B6403">
      <w:pPr>
        <w:pStyle w:val="ListBullet3"/>
      </w:pPr>
      <w:r w:rsidRPr="000C7429">
        <w:t>Is the cable tray protected with a rated fire wrap?</w:t>
      </w:r>
    </w:p>
    <w:p w14:paraId="4D4F15B0" w14:textId="5E0B9E66" w:rsidR="00F77D5B" w:rsidRPr="000C7429" w:rsidRDefault="00F77D5B" w:rsidP="005B6403">
      <w:pPr>
        <w:pStyle w:val="ListBullet3"/>
      </w:pPr>
      <w:r w:rsidRPr="000C7429">
        <w:t>Are the cables in a tray with a solid cover? If so, is the cable tray enclosed?</w:t>
      </w:r>
    </w:p>
    <w:p w14:paraId="10BB72D7" w14:textId="34C5468F" w:rsidR="00F77D5B" w:rsidRPr="000C7429" w:rsidRDefault="00F77D5B" w:rsidP="005B6403">
      <w:pPr>
        <w:pStyle w:val="ListBullet3"/>
      </w:pPr>
      <w:r w:rsidRPr="000C7429">
        <w:t>Are the cables covered with ceramic fiber (</w:t>
      </w:r>
      <w:proofErr w:type="spellStart"/>
      <w:r w:rsidRPr="000C7429">
        <w:t>Kaowool</w:t>
      </w:r>
      <w:proofErr w:type="spellEnd"/>
      <w:r w:rsidRPr="000C7429">
        <w:t>) blanket?</w:t>
      </w:r>
    </w:p>
    <w:p w14:paraId="1AB6B257" w14:textId="23A6874F" w:rsidR="00D6377C" w:rsidRPr="000C7429" w:rsidRDefault="009B723A" w:rsidP="00CE7E4B">
      <w:pPr>
        <w:pStyle w:val="BodyText"/>
      </w:pPr>
      <w:r w:rsidRPr="000C7429">
        <w:t>Guidance from either Regional or Headquarters fire protection staff should be sought in the treatment of fires</w:t>
      </w:r>
      <w:r w:rsidR="00D47175" w:rsidRPr="000C7429">
        <w:t xml:space="preserve"> that involve non-cable secondary combustibles such as combustible insulation</w:t>
      </w:r>
      <w:r w:rsidRPr="000C7429">
        <w:t>.</w:t>
      </w:r>
    </w:p>
    <w:p w14:paraId="6D5F0D4A" w14:textId="7EC890FC" w:rsidR="003C486C" w:rsidRPr="000C7429" w:rsidRDefault="00585C20" w:rsidP="00CE7E4B">
      <w:pPr>
        <w:pStyle w:val="BodyText"/>
      </w:pPr>
      <w:r w:rsidRPr="00F14775">
        <w:t xml:space="preserve">Table/plot set B in Attachment </w:t>
      </w:r>
      <w:r w:rsidR="005E260D" w:rsidRPr="00F14775">
        <w:t>8</w:t>
      </w:r>
      <w:r w:rsidR="005E260D" w:rsidRPr="00120689">
        <w:t xml:space="preserve"> </w:t>
      </w:r>
      <w:r w:rsidRPr="00120689">
        <w:t>can</w:t>
      </w:r>
      <w:r w:rsidRPr="000C7429">
        <w:t xml:space="preserve"> be used to determine </w:t>
      </w:r>
      <w:proofErr w:type="gramStart"/>
      <w:r w:rsidRPr="000C7429">
        <w:t>if and when</w:t>
      </w:r>
      <w:proofErr w:type="gramEnd"/>
      <w:r w:rsidRPr="000C7429">
        <w:t xml:space="preserve"> the combined HRR of the ignition source and secondary combustibles is sufficient to reach a damaging HGL condition. The following information is needed to use the tables and plots in this set:</w:t>
      </w:r>
    </w:p>
    <w:p w14:paraId="4626E5B9" w14:textId="0FE8C605" w:rsidR="00585C20" w:rsidRPr="000C7429" w:rsidRDefault="00585C20" w:rsidP="005B6403">
      <w:pPr>
        <w:pStyle w:val="ListBullet2"/>
      </w:pPr>
      <w:r w:rsidRPr="000C7429">
        <w:t>Type of cables in the compartment under evaluation:</w:t>
      </w:r>
      <w:r w:rsidR="00DF4B65">
        <w:t xml:space="preserve"> </w:t>
      </w:r>
      <w:r w:rsidRPr="000C7429">
        <w:t xml:space="preserve">Thermoset cables, thermoplastic cables, and/or sensitive electronics. </w:t>
      </w:r>
      <w:r w:rsidR="001D77A1" w:rsidRPr="000C7429">
        <w:t xml:space="preserve">In some </w:t>
      </w:r>
      <w:proofErr w:type="gramStart"/>
      <w:r w:rsidR="001D77A1" w:rsidRPr="000C7429">
        <w:t>cases</w:t>
      </w:r>
      <w:proofErr w:type="gramEnd"/>
      <w:r w:rsidR="001D77A1" w:rsidRPr="000C7429">
        <w:t xml:space="preserve"> multiple FDS2 analyses are performed</w:t>
      </w:r>
      <w:r w:rsidRPr="000C7429">
        <w:t xml:space="preserve"> </w:t>
      </w:r>
      <w:r w:rsidR="001D77A1" w:rsidRPr="000C7429">
        <w:t>if different types of targets are present.</w:t>
      </w:r>
    </w:p>
    <w:p w14:paraId="226A325D" w14:textId="700165C9" w:rsidR="00585C20" w:rsidRPr="000C7429" w:rsidRDefault="001D77A1" w:rsidP="005B6403">
      <w:pPr>
        <w:pStyle w:val="ListBullet2"/>
      </w:pPr>
      <w:r w:rsidRPr="000C7429">
        <w:t>Floor area and ceiling height of the compartment being evaluated. If the ceiling height varies throughout the compartment, use the lowest ceiling height for the entire compartment.</w:t>
      </w:r>
    </w:p>
    <w:p w14:paraId="271B1D25" w14:textId="16B92BD0" w:rsidR="001D77A1" w:rsidRPr="000C7429" w:rsidRDefault="007067A6" w:rsidP="008A48F7">
      <w:pPr>
        <w:pStyle w:val="Heading2"/>
      </w:pPr>
      <w:ins w:id="411" w:author="Author">
        <w:r>
          <w:t>04.0</w:t>
        </w:r>
        <w:r w:rsidR="00C144CC">
          <w:t>3</w:t>
        </w:r>
        <w:r w:rsidR="00C144CC">
          <w:tab/>
        </w:r>
      </w:ins>
      <w:r w:rsidR="001D77A1" w:rsidRPr="000C7429">
        <w:t>FDS 3</w:t>
      </w:r>
    </w:p>
    <w:p w14:paraId="050FED82" w14:textId="00AAC42A" w:rsidR="00390801" w:rsidRPr="008A48F7" w:rsidRDefault="001D77A1" w:rsidP="005B6403">
      <w:pPr>
        <w:pStyle w:val="BodyText"/>
        <w:rPr>
          <w:rStyle w:val="BodyTextChar"/>
        </w:rPr>
      </w:pPr>
      <w:r w:rsidRPr="000C7429">
        <w:t xml:space="preserve">The </w:t>
      </w:r>
      <w:r w:rsidRPr="008A48F7">
        <w:rPr>
          <w:rStyle w:val="BodyTextChar"/>
        </w:rPr>
        <w:t xml:space="preserve">approach for evaluating FDS3 scenarios is </w:t>
      </w:r>
      <w:proofErr w:type="gramStart"/>
      <w:r w:rsidRPr="008A48F7">
        <w:rPr>
          <w:rStyle w:val="BodyTextChar"/>
        </w:rPr>
        <w:t>similar to</w:t>
      </w:r>
      <w:proofErr w:type="gramEnd"/>
      <w:r w:rsidRPr="008A48F7">
        <w:rPr>
          <w:rStyle w:val="BodyTextChar"/>
        </w:rPr>
        <w:t xml:space="preserve"> that used for FDS 2 scenarios</w:t>
      </w:r>
      <w:r w:rsidR="00390801" w:rsidRPr="008A48F7">
        <w:rPr>
          <w:rStyle w:val="BodyTextChar"/>
        </w:rPr>
        <w:t>, except that the two compartments on both sides of the degraded barrier are combined into one. The same information is needed as for FDS 2 scenarios, but for both compartments.</w:t>
      </w:r>
    </w:p>
    <w:p w14:paraId="4B04179D" w14:textId="48697676" w:rsidR="00585C20" w:rsidRPr="000C7429" w:rsidRDefault="006B5C33" w:rsidP="00F20C46">
      <w:pPr>
        <w:pStyle w:val="Heading1"/>
        <w:widowControl/>
        <w:ind w:left="1440" w:hanging="1440"/>
      </w:pPr>
      <w:ins w:id="412" w:author="Author">
        <w:r>
          <w:lastRenderedPageBreak/>
          <w:t>0609F.3-05</w:t>
        </w:r>
        <w:r>
          <w:tab/>
        </w:r>
      </w:ins>
      <w:r w:rsidR="00390801" w:rsidRPr="000C7429">
        <w:t>Additional Information Needed to Perform a Detection and Suppression Analysis</w:t>
      </w:r>
    </w:p>
    <w:p w14:paraId="736E7FAE" w14:textId="1ADC57A7" w:rsidR="006007C9" w:rsidRPr="000C7429" w:rsidRDefault="00390801" w:rsidP="00F20C46">
      <w:pPr>
        <w:pStyle w:val="BodyText"/>
        <w:keepNext/>
        <w:keepLines/>
      </w:pPr>
      <w:r w:rsidRPr="000C7429">
        <w:t>The following information is needed to perform a detection and suppression analysis:</w:t>
      </w:r>
    </w:p>
    <w:p w14:paraId="71252C38" w14:textId="37807D40" w:rsidR="00301C5D" w:rsidRPr="000C7429" w:rsidRDefault="00301C5D" w:rsidP="005B6403">
      <w:pPr>
        <w:pStyle w:val="ListBullet2"/>
      </w:pPr>
      <w:r w:rsidRPr="000C7429">
        <w:t xml:space="preserve">Vertical distance between the </w:t>
      </w:r>
      <w:ins w:id="413" w:author="Author">
        <w:r w:rsidR="00FE6901">
          <w:t>base</w:t>
        </w:r>
        <w:r w:rsidR="00FE6901" w:rsidRPr="000C7429">
          <w:t xml:space="preserve"> </w:t>
        </w:r>
      </w:ins>
      <w:r w:rsidRPr="000C7429">
        <w:t>of the ignition source</w:t>
      </w:r>
      <w:ins w:id="414" w:author="Author">
        <w:r w:rsidR="00FE6901">
          <w:t xml:space="preserve"> fire</w:t>
        </w:r>
      </w:ins>
      <w:r w:rsidRPr="000C7429">
        <w:t xml:space="preserve"> and the ceiling, and r</w:t>
      </w:r>
      <w:r w:rsidR="00390801" w:rsidRPr="000C7429">
        <w:t xml:space="preserve">adial distance </w:t>
      </w:r>
      <w:r w:rsidRPr="000C7429">
        <w:t>between the nearest detector and the ignition source. For cross-zone detection the radial distances from the ignition source to the nearest detectors in two zones are needed.</w:t>
      </w:r>
    </w:p>
    <w:p w14:paraId="3AE926EB" w14:textId="5279FE01" w:rsidR="00390801" w:rsidRPr="000C7429" w:rsidRDefault="00301C5D" w:rsidP="005B6403">
      <w:pPr>
        <w:pStyle w:val="ListBullet2"/>
      </w:pPr>
      <w:r w:rsidRPr="000C7429">
        <w:t>Roving fire watch recurrence schedule</w:t>
      </w:r>
      <w:r w:rsidR="00772C0F">
        <w:t>.</w:t>
      </w:r>
    </w:p>
    <w:p w14:paraId="56FAB125" w14:textId="04A536B8" w:rsidR="00301C5D" w:rsidRPr="000C7429" w:rsidRDefault="00301C5D" w:rsidP="005B6403">
      <w:pPr>
        <w:pStyle w:val="ListBullet2"/>
      </w:pPr>
      <w:r w:rsidRPr="000C7429">
        <w:t>For water-based suppression system, distance from the ignition source to the nearest non-degraded head</w:t>
      </w:r>
      <w:ins w:id="415" w:author="Author">
        <w:r w:rsidR="00772C0F">
          <w:t>.</w:t>
        </w:r>
      </w:ins>
    </w:p>
    <w:p w14:paraId="23F2C23F" w14:textId="0326CC7A" w:rsidR="00D053BD" w:rsidRDefault="0035651D" w:rsidP="007A7D02">
      <w:pPr>
        <w:pStyle w:val="ListBullet2"/>
      </w:pPr>
      <w:r w:rsidRPr="000C7429">
        <w:t>Discharge delay and transport times for gaseous suppression systems, deluge systems, pre-action sprinklers, or dry-pipe water systems.</w:t>
      </w:r>
    </w:p>
    <w:p w14:paraId="1F595E08" w14:textId="4F6683C6" w:rsidR="007A7D02" w:rsidRDefault="00965614" w:rsidP="007A7D02">
      <w:pPr>
        <w:pStyle w:val="END"/>
        <w:sectPr w:rsidR="007A7D02" w:rsidSect="00531DC2">
          <w:footerReference w:type="default" r:id="rId14"/>
          <w:pgSz w:w="12240" w:h="15840"/>
          <w:pgMar w:top="1440" w:right="1440" w:bottom="1440" w:left="1440" w:header="720" w:footer="720" w:gutter="0"/>
          <w:pgNumType w:start="1"/>
          <w:cols w:space="720"/>
          <w:noEndnote/>
          <w:docGrid w:linePitch="326"/>
        </w:sectPr>
      </w:pPr>
      <w:ins w:id="416" w:author="Author">
        <w:r>
          <w:t>END</w:t>
        </w:r>
      </w:ins>
    </w:p>
    <w:p w14:paraId="3033ED29" w14:textId="737C07CB" w:rsidR="00D053BD" w:rsidRPr="00B001DA" w:rsidRDefault="00D053BD" w:rsidP="00A81EB0">
      <w:pPr>
        <w:pStyle w:val="attachmenttitle"/>
      </w:pPr>
      <w:r w:rsidRPr="00B001DA">
        <w:lastRenderedPageBreak/>
        <w:t>A</w:t>
      </w:r>
      <w:r w:rsidR="00FF4302">
        <w:t>ttachment</w:t>
      </w:r>
      <w:r w:rsidRPr="00B001DA">
        <w:t xml:space="preserve"> 1</w:t>
      </w:r>
      <w:r w:rsidR="00A81EB0">
        <w:t xml:space="preserve">: </w:t>
      </w:r>
      <w:r w:rsidRPr="00B001DA">
        <w:t>Revision History for IMC 0609 Appendix F Attachment 3</w:t>
      </w:r>
    </w:p>
    <w:tbl>
      <w:tblPr>
        <w:tblW w:w="13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4A0" w:firstRow="1" w:lastRow="0" w:firstColumn="1" w:lastColumn="0" w:noHBand="0" w:noVBand="1"/>
      </w:tblPr>
      <w:tblGrid>
        <w:gridCol w:w="1642"/>
        <w:gridCol w:w="1752"/>
        <w:gridCol w:w="6255"/>
        <w:gridCol w:w="1875"/>
        <w:gridCol w:w="2156"/>
      </w:tblGrid>
      <w:tr w:rsidR="00EA2862" w:rsidRPr="001C64A7" w14:paraId="55FDC002" w14:textId="77777777" w:rsidTr="007A7D02">
        <w:trPr>
          <w:cantSplit/>
          <w:tblHeader/>
          <w:jc w:val="center"/>
        </w:trPr>
        <w:tc>
          <w:tcPr>
            <w:tcW w:w="1642" w:type="dxa"/>
            <w:shd w:val="clear" w:color="auto" w:fill="auto"/>
          </w:tcPr>
          <w:p w14:paraId="666BBDCF" w14:textId="35E99147" w:rsidR="00D053BD" w:rsidRPr="001C64A7" w:rsidRDefault="00D053BD" w:rsidP="005B6403">
            <w:pPr>
              <w:pStyle w:val="BodyText-table"/>
            </w:pPr>
            <w:r w:rsidRPr="001C64A7">
              <w:t>Commitment</w:t>
            </w:r>
            <w:r w:rsidR="00612A94">
              <w:t xml:space="preserve"> </w:t>
            </w:r>
            <w:r w:rsidRPr="001C64A7">
              <w:t>Tracking</w:t>
            </w:r>
            <w:r w:rsidR="00612A94">
              <w:t xml:space="preserve"> </w:t>
            </w:r>
            <w:r w:rsidRPr="001C64A7">
              <w:t>Number</w:t>
            </w:r>
          </w:p>
        </w:tc>
        <w:tc>
          <w:tcPr>
            <w:tcW w:w="1752" w:type="dxa"/>
            <w:shd w:val="clear" w:color="auto" w:fill="auto"/>
          </w:tcPr>
          <w:p w14:paraId="68B4CE05" w14:textId="6135DD01" w:rsidR="00612A94" w:rsidRDefault="00D053BD" w:rsidP="005B6403">
            <w:pPr>
              <w:pStyle w:val="BodyText-table"/>
            </w:pPr>
            <w:r w:rsidRPr="001C64A7">
              <w:t>Accession Number</w:t>
            </w:r>
          </w:p>
          <w:p w14:paraId="7B508D06" w14:textId="77777777" w:rsidR="00612A94" w:rsidRDefault="00D053BD" w:rsidP="005B6403">
            <w:pPr>
              <w:pStyle w:val="BodyText-table"/>
            </w:pPr>
            <w:r w:rsidRPr="001C64A7">
              <w:t>Issue Date</w:t>
            </w:r>
          </w:p>
          <w:p w14:paraId="790FCD12" w14:textId="5C3F1F02" w:rsidR="00D053BD" w:rsidRPr="001C64A7" w:rsidRDefault="00D053BD" w:rsidP="005B6403">
            <w:pPr>
              <w:pStyle w:val="BodyText-table"/>
            </w:pPr>
            <w:r w:rsidRPr="001C64A7">
              <w:t xml:space="preserve"> Change Notice</w:t>
            </w:r>
          </w:p>
        </w:tc>
        <w:tc>
          <w:tcPr>
            <w:tcW w:w="6255" w:type="dxa"/>
            <w:shd w:val="clear" w:color="auto" w:fill="auto"/>
          </w:tcPr>
          <w:p w14:paraId="6E3B3554" w14:textId="77777777" w:rsidR="00D053BD" w:rsidRPr="001C64A7" w:rsidRDefault="00D053BD" w:rsidP="005B6403">
            <w:pPr>
              <w:pStyle w:val="BodyText-table"/>
            </w:pPr>
            <w:r w:rsidRPr="001C64A7">
              <w:t>Description of Change</w:t>
            </w:r>
          </w:p>
        </w:tc>
        <w:tc>
          <w:tcPr>
            <w:tcW w:w="1875" w:type="dxa"/>
            <w:shd w:val="clear" w:color="auto" w:fill="auto"/>
          </w:tcPr>
          <w:p w14:paraId="0D8EFD02" w14:textId="6357D2C3" w:rsidR="00D053BD" w:rsidRPr="001C64A7" w:rsidRDefault="00D053BD" w:rsidP="005B6403">
            <w:pPr>
              <w:pStyle w:val="BodyText-table"/>
            </w:pPr>
            <w:r w:rsidRPr="001C64A7">
              <w:t>Description of Training</w:t>
            </w:r>
            <w:r w:rsidR="00612A94">
              <w:t xml:space="preserve"> </w:t>
            </w:r>
            <w:r w:rsidRPr="001C64A7">
              <w:t>Required and Completion Date</w:t>
            </w:r>
          </w:p>
        </w:tc>
        <w:tc>
          <w:tcPr>
            <w:tcW w:w="2156" w:type="dxa"/>
            <w:shd w:val="clear" w:color="auto" w:fill="auto"/>
          </w:tcPr>
          <w:p w14:paraId="418CEA1A" w14:textId="70EC3727" w:rsidR="00D053BD" w:rsidRPr="001C64A7" w:rsidRDefault="00D053BD" w:rsidP="005B6403">
            <w:pPr>
              <w:pStyle w:val="BodyText-table"/>
            </w:pPr>
            <w:r w:rsidRPr="001C64A7">
              <w:t>Comment</w:t>
            </w:r>
            <w:r w:rsidR="00DF4B65">
              <w:t xml:space="preserve"> Resolution</w:t>
            </w:r>
            <w:r w:rsidRPr="001C64A7">
              <w:t xml:space="preserve"> and </w:t>
            </w:r>
            <w:r w:rsidR="00722C75">
              <w:t xml:space="preserve">Closed </w:t>
            </w:r>
            <w:r w:rsidRPr="001C64A7">
              <w:t xml:space="preserve">Feedback </w:t>
            </w:r>
            <w:r w:rsidR="00DF4B65">
              <w:t>Form</w:t>
            </w:r>
            <w:r w:rsidRPr="001C64A7">
              <w:t xml:space="preserve"> Accession Number</w:t>
            </w:r>
            <w:r w:rsidR="00DF4B65">
              <w:t xml:space="preserve"> (Pre-Decisional, Non-Public)</w:t>
            </w:r>
          </w:p>
        </w:tc>
      </w:tr>
      <w:tr w:rsidR="00EA2862" w:rsidRPr="001C64A7" w14:paraId="5F06B560" w14:textId="77777777" w:rsidTr="007A7D02">
        <w:trPr>
          <w:cantSplit/>
          <w:jc w:val="center"/>
        </w:trPr>
        <w:tc>
          <w:tcPr>
            <w:tcW w:w="1642" w:type="dxa"/>
            <w:shd w:val="clear" w:color="auto" w:fill="auto"/>
          </w:tcPr>
          <w:p w14:paraId="02BC0165" w14:textId="2FBF0F23" w:rsidR="001C64A7" w:rsidRPr="001C64A7" w:rsidRDefault="001C64A7" w:rsidP="005B6403">
            <w:pPr>
              <w:pStyle w:val="BodyText-table"/>
            </w:pPr>
          </w:p>
        </w:tc>
        <w:tc>
          <w:tcPr>
            <w:tcW w:w="1752" w:type="dxa"/>
            <w:shd w:val="clear" w:color="auto" w:fill="auto"/>
          </w:tcPr>
          <w:p w14:paraId="64498A20" w14:textId="77777777" w:rsidR="004D75DF" w:rsidRDefault="004D75DF" w:rsidP="004D75DF">
            <w:pPr>
              <w:pStyle w:val="BodyText-table"/>
              <w:rPr>
                <w:ins w:id="417" w:author="Author"/>
                <w:rFonts w:cs="Arial"/>
                <w:color w:val="000000"/>
              </w:rPr>
            </w:pPr>
            <w:ins w:id="418" w:author="Author">
              <w:r w:rsidRPr="0007586D">
                <w:rPr>
                  <w:rFonts w:cs="Arial"/>
                  <w:color w:val="000000"/>
                </w:rPr>
                <w:t>ML041</w:t>
              </w:r>
              <w:r>
                <w:rPr>
                  <w:rFonts w:cs="Arial"/>
                  <w:color w:val="000000"/>
                </w:rPr>
                <w:t>700310</w:t>
              </w:r>
            </w:ins>
          </w:p>
          <w:p w14:paraId="51665230" w14:textId="77777777" w:rsidR="001C64A7" w:rsidRDefault="001C64A7" w:rsidP="005B6403">
            <w:pPr>
              <w:pStyle w:val="BodyText-table"/>
              <w:rPr>
                <w:color w:val="000000"/>
              </w:rPr>
            </w:pPr>
            <w:r w:rsidRPr="001C64A7">
              <w:rPr>
                <w:color w:val="000000"/>
              </w:rPr>
              <w:t>05/28/2004</w:t>
            </w:r>
          </w:p>
          <w:p w14:paraId="018E2C0E" w14:textId="06420668" w:rsidR="00FF4302" w:rsidRPr="00FF4302" w:rsidRDefault="00AA6AB5" w:rsidP="00FF4302">
            <w:pPr>
              <w:pStyle w:val="BodyText-table"/>
            </w:pPr>
            <w:r>
              <w:rPr>
                <w:color w:val="000000"/>
              </w:rPr>
              <w:t>CN 04-016</w:t>
            </w:r>
          </w:p>
        </w:tc>
        <w:tc>
          <w:tcPr>
            <w:tcW w:w="6255" w:type="dxa"/>
            <w:shd w:val="clear" w:color="auto" w:fill="auto"/>
          </w:tcPr>
          <w:p w14:paraId="463CB695" w14:textId="1E367F27" w:rsidR="005B6403" w:rsidRPr="005B6403" w:rsidRDefault="00CF4000" w:rsidP="00FF4302">
            <w:pPr>
              <w:pStyle w:val="BodyText-table"/>
            </w:pPr>
            <w:r>
              <w:rPr>
                <w:color w:val="000000"/>
              </w:rPr>
              <w:t xml:space="preserve">IMC 0609, App F, </w:t>
            </w:r>
            <w:proofErr w:type="spellStart"/>
            <w:r>
              <w:rPr>
                <w:color w:val="000000"/>
              </w:rPr>
              <w:t>Att</w:t>
            </w:r>
            <w:proofErr w:type="spellEnd"/>
            <w:r>
              <w:rPr>
                <w:color w:val="000000"/>
              </w:rPr>
              <w:t xml:space="preserve"> 3 “</w:t>
            </w:r>
            <w:r w:rsidR="001C64A7" w:rsidRPr="001C64A7">
              <w:rPr>
                <w:color w:val="000000"/>
              </w:rPr>
              <w:t>Guidance for Identifying F</w:t>
            </w:r>
            <w:r>
              <w:rPr>
                <w:color w:val="000000"/>
              </w:rPr>
              <w:t>ire Growth and Damage Scenarios,”</w:t>
            </w:r>
            <w:r w:rsidR="001C64A7" w:rsidRPr="001C64A7">
              <w:rPr>
                <w:color w:val="000000"/>
              </w:rPr>
              <w:t xml:space="preserve"> is added to provide fire scenario identification and ignition source screening including guidance for identifying fire growth and fire damage scenarios involving raceway fire barriers, spreading fires, cable tray configurations and non-spreading fires.</w:t>
            </w:r>
          </w:p>
        </w:tc>
        <w:tc>
          <w:tcPr>
            <w:tcW w:w="1875" w:type="dxa"/>
            <w:shd w:val="clear" w:color="auto" w:fill="auto"/>
          </w:tcPr>
          <w:p w14:paraId="22354406" w14:textId="4B23F9EC" w:rsidR="001C64A7" w:rsidRPr="001C64A7" w:rsidRDefault="001C64A7" w:rsidP="005B6403">
            <w:pPr>
              <w:pStyle w:val="BodyText-table"/>
            </w:pPr>
          </w:p>
        </w:tc>
        <w:tc>
          <w:tcPr>
            <w:tcW w:w="2156" w:type="dxa"/>
            <w:shd w:val="clear" w:color="auto" w:fill="auto"/>
          </w:tcPr>
          <w:p w14:paraId="707F4F00" w14:textId="50E70E7F" w:rsidR="001C64A7" w:rsidRPr="001C64A7" w:rsidRDefault="001C64A7" w:rsidP="005B6403">
            <w:pPr>
              <w:pStyle w:val="BodyText-table"/>
            </w:pPr>
          </w:p>
        </w:tc>
      </w:tr>
      <w:tr w:rsidR="00EA2862" w:rsidRPr="001C64A7" w14:paraId="60728CCD" w14:textId="77777777" w:rsidTr="007A7D02">
        <w:trPr>
          <w:cantSplit/>
          <w:jc w:val="center"/>
        </w:trPr>
        <w:tc>
          <w:tcPr>
            <w:tcW w:w="1642" w:type="dxa"/>
            <w:shd w:val="clear" w:color="auto" w:fill="auto"/>
          </w:tcPr>
          <w:p w14:paraId="1F68FFD0" w14:textId="77777777" w:rsidR="001C64A7" w:rsidRPr="001C64A7" w:rsidRDefault="001C64A7" w:rsidP="005B6403">
            <w:pPr>
              <w:pStyle w:val="BodyText-table"/>
            </w:pPr>
          </w:p>
        </w:tc>
        <w:tc>
          <w:tcPr>
            <w:tcW w:w="1752" w:type="dxa"/>
            <w:shd w:val="clear" w:color="auto" w:fill="auto"/>
          </w:tcPr>
          <w:p w14:paraId="4704C26B" w14:textId="77777777" w:rsidR="008953B6" w:rsidRDefault="008953B6" w:rsidP="008953B6">
            <w:pPr>
              <w:pStyle w:val="BodyText-table"/>
              <w:rPr>
                <w:ins w:id="419" w:author="Author"/>
                <w:rFonts w:cs="Arial"/>
                <w:color w:val="000000"/>
              </w:rPr>
            </w:pPr>
            <w:ins w:id="420" w:author="Author">
              <w:r w:rsidRPr="00F81022">
                <w:rPr>
                  <w:rFonts w:cs="Arial"/>
                  <w:color w:val="000000"/>
                </w:rPr>
                <w:t>ML050700212</w:t>
              </w:r>
            </w:ins>
          </w:p>
          <w:p w14:paraId="337327FB" w14:textId="77777777" w:rsidR="001C64A7" w:rsidRDefault="001C64A7" w:rsidP="005B6403">
            <w:pPr>
              <w:pStyle w:val="BodyText-table"/>
              <w:rPr>
                <w:color w:val="000000"/>
              </w:rPr>
            </w:pPr>
            <w:r w:rsidRPr="001C64A7">
              <w:rPr>
                <w:color w:val="000000"/>
              </w:rPr>
              <w:t>02/28/2005</w:t>
            </w:r>
          </w:p>
          <w:p w14:paraId="1A2AA389" w14:textId="17CADBFE" w:rsidR="00FF4302" w:rsidRPr="00FF4302" w:rsidRDefault="00AA6AB5" w:rsidP="00FF4302">
            <w:pPr>
              <w:pStyle w:val="BodyText-table"/>
            </w:pPr>
            <w:r>
              <w:t>CN 05-007</w:t>
            </w:r>
          </w:p>
        </w:tc>
        <w:tc>
          <w:tcPr>
            <w:tcW w:w="6255" w:type="dxa"/>
            <w:shd w:val="clear" w:color="auto" w:fill="auto"/>
          </w:tcPr>
          <w:p w14:paraId="70D0717E" w14:textId="5BB0FC10" w:rsidR="005B6403" w:rsidRPr="005B6403" w:rsidRDefault="00CF4000" w:rsidP="00FF4302">
            <w:pPr>
              <w:pStyle w:val="BodyText-table"/>
            </w:pPr>
            <w:r>
              <w:rPr>
                <w:color w:val="000000"/>
              </w:rPr>
              <w:t xml:space="preserve">IMC 0609, App F, </w:t>
            </w:r>
            <w:proofErr w:type="spellStart"/>
            <w:r>
              <w:rPr>
                <w:color w:val="000000"/>
              </w:rPr>
              <w:t>Att</w:t>
            </w:r>
            <w:proofErr w:type="spellEnd"/>
            <w:r>
              <w:rPr>
                <w:color w:val="000000"/>
              </w:rPr>
              <w:t xml:space="preserve"> 3 “</w:t>
            </w:r>
            <w:r w:rsidR="001C64A7" w:rsidRPr="001C64A7">
              <w:rPr>
                <w:color w:val="000000"/>
              </w:rPr>
              <w:t>Guidance for Identifying Fire Growth and Damage Scen</w:t>
            </w:r>
            <w:r>
              <w:rPr>
                <w:color w:val="000000"/>
              </w:rPr>
              <w:t>arios,”</w:t>
            </w:r>
            <w:r w:rsidR="001C64A7" w:rsidRPr="001C64A7">
              <w:rPr>
                <w:color w:val="000000"/>
              </w:rPr>
              <w:t xml:space="preserve"> is revised to correct the references to proper attachment - last sentence on page F3-6.</w:t>
            </w:r>
          </w:p>
        </w:tc>
        <w:tc>
          <w:tcPr>
            <w:tcW w:w="1875" w:type="dxa"/>
            <w:shd w:val="clear" w:color="auto" w:fill="auto"/>
          </w:tcPr>
          <w:p w14:paraId="079EEDDB" w14:textId="77777777" w:rsidR="001C64A7" w:rsidRPr="001C64A7" w:rsidRDefault="001C64A7" w:rsidP="005B6403">
            <w:pPr>
              <w:pStyle w:val="BodyText-table"/>
            </w:pPr>
          </w:p>
        </w:tc>
        <w:tc>
          <w:tcPr>
            <w:tcW w:w="2156" w:type="dxa"/>
            <w:shd w:val="clear" w:color="auto" w:fill="auto"/>
          </w:tcPr>
          <w:p w14:paraId="7717A06E" w14:textId="77777777" w:rsidR="001C64A7" w:rsidRPr="001C64A7" w:rsidRDefault="001C64A7" w:rsidP="005B6403">
            <w:pPr>
              <w:pStyle w:val="BodyText-table"/>
            </w:pPr>
          </w:p>
        </w:tc>
      </w:tr>
      <w:tr w:rsidR="00EA2862" w:rsidRPr="001C64A7" w14:paraId="4AD3B084" w14:textId="77777777" w:rsidTr="007A7D02">
        <w:trPr>
          <w:cantSplit/>
          <w:jc w:val="center"/>
        </w:trPr>
        <w:tc>
          <w:tcPr>
            <w:tcW w:w="1642" w:type="dxa"/>
            <w:shd w:val="clear" w:color="auto" w:fill="auto"/>
          </w:tcPr>
          <w:p w14:paraId="6B2E2E1B" w14:textId="7DEBBE60" w:rsidR="001C64A7" w:rsidRPr="001C64A7" w:rsidRDefault="001C64A7" w:rsidP="005B6403">
            <w:pPr>
              <w:pStyle w:val="BodyText-table"/>
            </w:pPr>
          </w:p>
        </w:tc>
        <w:tc>
          <w:tcPr>
            <w:tcW w:w="1752" w:type="dxa"/>
            <w:shd w:val="clear" w:color="auto" w:fill="auto"/>
          </w:tcPr>
          <w:p w14:paraId="6512C101" w14:textId="77777777" w:rsidR="001C64A7" w:rsidRDefault="00DF4B65" w:rsidP="005B6403">
            <w:pPr>
              <w:pStyle w:val="BodyText-table"/>
            </w:pPr>
            <w:r>
              <w:t>ML17089A420</w:t>
            </w:r>
          </w:p>
          <w:p w14:paraId="1B832AD8" w14:textId="77777777" w:rsidR="00C20D41" w:rsidRDefault="00C20D41" w:rsidP="005B6403">
            <w:pPr>
              <w:pStyle w:val="BodyText-table"/>
            </w:pPr>
            <w:r>
              <w:t>DRAFT</w:t>
            </w:r>
          </w:p>
          <w:p w14:paraId="65ABA0BE" w14:textId="2D3F0840" w:rsidR="00FF4302" w:rsidRPr="00FF4302" w:rsidRDefault="00C20D41" w:rsidP="00FF4302">
            <w:pPr>
              <w:pStyle w:val="BodyText-table"/>
            </w:pPr>
            <w:r>
              <w:t>CN 17-XXX</w:t>
            </w:r>
          </w:p>
        </w:tc>
        <w:tc>
          <w:tcPr>
            <w:tcW w:w="6255" w:type="dxa"/>
            <w:shd w:val="clear" w:color="auto" w:fill="auto"/>
          </w:tcPr>
          <w:p w14:paraId="370D7CF2" w14:textId="6A6C4D9F" w:rsidR="00894BDB" w:rsidRDefault="00CF4000" w:rsidP="005B6403">
            <w:pPr>
              <w:pStyle w:val="BodyText-table"/>
            </w:pPr>
            <w:r>
              <w:t xml:space="preserve">Major revision </w:t>
            </w:r>
            <w:r w:rsidR="00261B76" w:rsidRPr="00261B76">
              <w:rPr>
                <w:iCs/>
              </w:rPr>
              <w:t xml:space="preserve">to reflect changes to the Phase 2 process and </w:t>
            </w:r>
            <w:r w:rsidR="00261B76">
              <w:rPr>
                <w:iCs/>
              </w:rPr>
              <w:t>to</w:t>
            </w:r>
            <w:r w:rsidR="00261B76" w:rsidRPr="00261B76">
              <w:rPr>
                <w:iCs/>
              </w:rPr>
              <w:t xml:space="preserve"> </w:t>
            </w:r>
            <w:r>
              <w:t xml:space="preserve">include guidance for the impact of the finding category on </w:t>
            </w:r>
            <w:r w:rsidR="00C6795A">
              <w:t>fire scenario development</w:t>
            </w:r>
            <w:r>
              <w:t xml:space="preserve">, identifying ignition sources, </w:t>
            </w:r>
            <w:r w:rsidR="00C6795A">
              <w:t xml:space="preserve">and </w:t>
            </w:r>
            <w:r>
              <w:t>identifying targets</w:t>
            </w:r>
            <w:r w:rsidR="00C6795A">
              <w:t xml:space="preserve"> and secondary combustibles by fire damage state.</w:t>
            </w:r>
          </w:p>
          <w:p w14:paraId="1C1F2AFB" w14:textId="57EAB9EE" w:rsidR="008B4283" w:rsidRDefault="00894BDB" w:rsidP="005B6403">
            <w:pPr>
              <w:pStyle w:val="BodyText-table"/>
            </w:pPr>
            <w:r w:rsidRPr="00B136B1">
              <w:t>CA Note sent 7/18/17 for information only, ML17191A681</w:t>
            </w:r>
            <w:r>
              <w:t>.</w:t>
            </w:r>
          </w:p>
          <w:p w14:paraId="04427843" w14:textId="07ECA97B" w:rsidR="005B6403" w:rsidRPr="005B6403" w:rsidRDefault="008B4283" w:rsidP="00FF4302">
            <w:pPr>
              <w:pStyle w:val="BodyText-table"/>
            </w:pPr>
            <w:r>
              <w:t xml:space="preserve">Issued </w:t>
            </w:r>
            <w:r w:rsidR="00EA2862">
              <w:t xml:space="preserve">10/11/17 </w:t>
            </w:r>
            <w:r>
              <w:t xml:space="preserve">as a draft </w:t>
            </w:r>
            <w:proofErr w:type="spellStart"/>
            <w:r>
              <w:t>publically</w:t>
            </w:r>
            <w:proofErr w:type="spellEnd"/>
            <w:r>
              <w:t xml:space="preserve"> available document to allow for public comments.</w:t>
            </w:r>
          </w:p>
        </w:tc>
        <w:tc>
          <w:tcPr>
            <w:tcW w:w="1875" w:type="dxa"/>
            <w:shd w:val="clear" w:color="auto" w:fill="auto"/>
          </w:tcPr>
          <w:p w14:paraId="050C50A6" w14:textId="475DF384" w:rsidR="001C64A7" w:rsidRPr="001C64A7" w:rsidRDefault="00B136B1" w:rsidP="005B6403">
            <w:pPr>
              <w:pStyle w:val="BodyText-table"/>
            </w:pPr>
            <w:r>
              <w:t>November 2017</w:t>
            </w:r>
          </w:p>
        </w:tc>
        <w:tc>
          <w:tcPr>
            <w:tcW w:w="2156" w:type="dxa"/>
            <w:shd w:val="clear" w:color="auto" w:fill="auto"/>
          </w:tcPr>
          <w:p w14:paraId="05788A61" w14:textId="77777777" w:rsidR="001C64A7" w:rsidRDefault="00DF4B65" w:rsidP="005B6403">
            <w:pPr>
              <w:pStyle w:val="BodyText-table"/>
            </w:pPr>
            <w:r>
              <w:t>ML17093A181</w:t>
            </w:r>
          </w:p>
          <w:p w14:paraId="7C614BE7" w14:textId="77777777" w:rsidR="00B136B1" w:rsidRDefault="00B136B1" w:rsidP="005B6403">
            <w:pPr>
              <w:pStyle w:val="BodyText-table"/>
            </w:pPr>
          </w:p>
          <w:p w14:paraId="447EAD85" w14:textId="21D8FAB2" w:rsidR="00B136B1" w:rsidRPr="001C64A7" w:rsidRDefault="00B136B1" w:rsidP="005B6403">
            <w:pPr>
              <w:pStyle w:val="BodyText-table"/>
            </w:pPr>
          </w:p>
        </w:tc>
      </w:tr>
      <w:tr w:rsidR="00EA2862" w:rsidRPr="001C64A7" w14:paraId="33D26C26" w14:textId="77777777" w:rsidTr="007A7D02">
        <w:trPr>
          <w:cantSplit/>
          <w:jc w:val="center"/>
        </w:trPr>
        <w:tc>
          <w:tcPr>
            <w:tcW w:w="1642" w:type="dxa"/>
            <w:shd w:val="clear" w:color="auto" w:fill="auto"/>
          </w:tcPr>
          <w:p w14:paraId="21A30287" w14:textId="77777777" w:rsidR="008B4283" w:rsidRPr="001C64A7" w:rsidRDefault="008B4283" w:rsidP="005B6403">
            <w:pPr>
              <w:pStyle w:val="BodyText-table"/>
            </w:pPr>
          </w:p>
        </w:tc>
        <w:tc>
          <w:tcPr>
            <w:tcW w:w="1752" w:type="dxa"/>
            <w:shd w:val="clear" w:color="auto" w:fill="auto"/>
          </w:tcPr>
          <w:p w14:paraId="0F6A7A02" w14:textId="77777777" w:rsidR="008B4283" w:rsidRDefault="00F44705" w:rsidP="005B6403">
            <w:pPr>
              <w:pStyle w:val="BodyText-table"/>
            </w:pPr>
            <w:r>
              <w:t>ML</w:t>
            </w:r>
            <w:r w:rsidR="00A24339">
              <w:t>18087A405</w:t>
            </w:r>
          </w:p>
          <w:p w14:paraId="02D7520E" w14:textId="77777777" w:rsidR="00D40771" w:rsidRDefault="00D40771" w:rsidP="005B6403">
            <w:pPr>
              <w:pStyle w:val="BodyText-table"/>
            </w:pPr>
            <w:r>
              <w:t>05/02/18</w:t>
            </w:r>
          </w:p>
          <w:p w14:paraId="05A4C824" w14:textId="33B20B55" w:rsidR="00FF4302" w:rsidRPr="00FF4302" w:rsidRDefault="00D40771" w:rsidP="00FF4302">
            <w:pPr>
              <w:pStyle w:val="BodyText-table"/>
            </w:pPr>
            <w:r>
              <w:t>CN 18-010</w:t>
            </w:r>
          </w:p>
        </w:tc>
        <w:tc>
          <w:tcPr>
            <w:tcW w:w="6255" w:type="dxa"/>
            <w:shd w:val="clear" w:color="auto" w:fill="auto"/>
          </w:tcPr>
          <w:p w14:paraId="1D9ED16A" w14:textId="38B869A5" w:rsidR="005B6403" w:rsidRPr="005B6403" w:rsidRDefault="008B4283" w:rsidP="00FF4302">
            <w:pPr>
              <w:pStyle w:val="BodyText-table"/>
            </w:pPr>
            <w:r>
              <w:t>Draft document revised to incorporate public comments to incorporate FAQ 13-0005 regarding self-ignited cable fires. New accession number required to issue as an official revision.</w:t>
            </w:r>
          </w:p>
        </w:tc>
        <w:tc>
          <w:tcPr>
            <w:tcW w:w="1875" w:type="dxa"/>
            <w:shd w:val="clear" w:color="auto" w:fill="auto"/>
          </w:tcPr>
          <w:p w14:paraId="70D49C28" w14:textId="5B569CD6" w:rsidR="008B4283" w:rsidRDefault="00EA2862" w:rsidP="005B6403">
            <w:pPr>
              <w:pStyle w:val="BodyText-table"/>
            </w:pPr>
            <w:r>
              <w:t xml:space="preserve">Gap training covering changes to the procedure completed </w:t>
            </w:r>
            <w:r w:rsidRPr="00EA2862">
              <w:t>November 2017</w:t>
            </w:r>
          </w:p>
        </w:tc>
        <w:tc>
          <w:tcPr>
            <w:tcW w:w="2156" w:type="dxa"/>
            <w:shd w:val="clear" w:color="auto" w:fill="auto"/>
          </w:tcPr>
          <w:p w14:paraId="2FEBC129" w14:textId="77777777" w:rsidR="008B4283" w:rsidRPr="008B4283" w:rsidRDefault="008B4283" w:rsidP="005B6403">
            <w:pPr>
              <w:pStyle w:val="BodyText-table"/>
            </w:pPr>
            <w:r w:rsidRPr="008B4283">
              <w:t>ML17093A181</w:t>
            </w:r>
          </w:p>
          <w:p w14:paraId="2777A3C4" w14:textId="77777777" w:rsidR="008B4283" w:rsidRDefault="008B4283" w:rsidP="005B6403">
            <w:pPr>
              <w:pStyle w:val="BodyText-table"/>
            </w:pPr>
          </w:p>
        </w:tc>
      </w:tr>
      <w:tr w:rsidR="006E6760" w:rsidRPr="001C64A7" w14:paraId="2C9C316A" w14:textId="77777777" w:rsidTr="007A7D02">
        <w:trPr>
          <w:cantSplit/>
          <w:jc w:val="center"/>
        </w:trPr>
        <w:tc>
          <w:tcPr>
            <w:tcW w:w="1642" w:type="dxa"/>
            <w:shd w:val="clear" w:color="auto" w:fill="auto"/>
          </w:tcPr>
          <w:p w14:paraId="712C763A" w14:textId="77777777" w:rsidR="006E6760" w:rsidRPr="001C64A7" w:rsidRDefault="006E6760" w:rsidP="005B6403">
            <w:pPr>
              <w:pStyle w:val="BodyText-table"/>
            </w:pPr>
          </w:p>
        </w:tc>
        <w:tc>
          <w:tcPr>
            <w:tcW w:w="1752" w:type="dxa"/>
            <w:shd w:val="clear" w:color="auto" w:fill="auto"/>
          </w:tcPr>
          <w:p w14:paraId="5CA5CFF1" w14:textId="77777777" w:rsidR="006E6760" w:rsidRDefault="00E36DB8" w:rsidP="005B6403">
            <w:pPr>
              <w:pStyle w:val="BodyText-table"/>
            </w:pPr>
            <w:r>
              <w:t>ML24145A030</w:t>
            </w:r>
          </w:p>
          <w:p w14:paraId="2EA2263B" w14:textId="6D1197AD" w:rsidR="00E36DB8" w:rsidRDefault="006C5BC1" w:rsidP="005B6403">
            <w:pPr>
              <w:pStyle w:val="BodyText-table"/>
            </w:pPr>
            <w:r>
              <w:t>09/05/24</w:t>
            </w:r>
          </w:p>
          <w:p w14:paraId="51C0889A" w14:textId="5A6B314B" w:rsidR="00E36DB8" w:rsidRDefault="00E36DB8" w:rsidP="005B6403">
            <w:pPr>
              <w:pStyle w:val="BodyText-table"/>
            </w:pPr>
            <w:r>
              <w:t xml:space="preserve">CN </w:t>
            </w:r>
            <w:r w:rsidR="006C5BC1">
              <w:t>24-024</w:t>
            </w:r>
          </w:p>
        </w:tc>
        <w:tc>
          <w:tcPr>
            <w:tcW w:w="6255" w:type="dxa"/>
            <w:shd w:val="clear" w:color="auto" w:fill="auto"/>
          </w:tcPr>
          <w:p w14:paraId="62456DC2" w14:textId="7D33752F" w:rsidR="006E6760" w:rsidRPr="00EF71A7" w:rsidRDefault="00B341F8" w:rsidP="005B6403">
            <w:pPr>
              <w:pStyle w:val="BodyText-table"/>
            </w:pPr>
            <w:r w:rsidRPr="00EF71A7">
              <w:rPr>
                <w:iCs/>
              </w:rPr>
              <w:t>This revision includes updating IMC 0609 Appendix F, its</w:t>
            </w:r>
            <w:r w:rsidRPr="00666186">
              <w:rPr>
                <w:iCs/>
              </w:rPr>
              <w:t xml:space="preserve"> associated attachments</w:t>
            </w:r>
            <w:r w:rsidR="00815AB2">
              <w:rPr>
                <w:iCs/>
              </w:rPr>
              <w:t>,</w:t>
            </w:r>
            <w:r w:rsidRPr="00666186">
              <w:rPr>
                <w:iCs/>
              </w:rPr>
              <w:t xml:space="preserve"> and the basis document to incorporate updated guidance for modeling transient fires per NUREG-2233, high energy arching faults per NUREG-2262, and electrical </w:t>
            </w:r>
            <w:r w:rsidR="00067F1C">
              <w:rPr>
                <w:iCs/>
              </w:rPr>
              <w:t>enclosure</w:t>
            </w:r>
            <w:r w:rsidRPr="00666186">
              <w:rPr>
                <w:iCs/>
              </w:rPr>
              <w:t>, electric motor, dry transformer and main control room fires per NUREG-2178 Volume 2. This revision also implements the heat soak method in the HRR and ZOI calculations</w:t>
            </w:r>
            <w:r w:rsidR="00EF71A7" w:rsidRPr="00666186">
              <w:rPr>
                <w:iCs/>
              </w:rPr>
              <w:t>.</w:t>
            </w:r>
          </w:p>
        </w:tc>
        <w:tc>
          <w:tcPr>
            <w:tcW w:w="1875" w:type="dxa"/>
            <w:shd w:val="clear" w:color="auto" w:fill="auto"/>
          </w:tcPr>
          <w:p w14:paraId="1C90A84F" w14:textId="77777777" w:rsidR="006E6760" w:rsidRDefault="006E6760" w:rsidP="005B6403">
            <w:pPr>
              <w:pStyle w:val="BodyText-table"/>
            </w:pPr>
          </w:p>
        </w:tc>
        <w:tc>
          <w:tcPr>
            <w:tcW w:w="2156" w:type="dxa"/>
            <w:shd w:val="clear" w:color="auto" w:fill="auto"/>
          </w:tcPr>
          <w:p w14:paraId="7495A9B3" w14:textId="3FD7F1E6" w:rsidR="006E6760" w:rsidRPr="008B4283" w:rsidRDefault="00E36DB8" w:rsidP="005B6403">
            <w:pPr>
              <w:pStyle w:val="BodyText-table"/>
            </w:pPr>
            <w:r>
              <w:t>ML24155A258</w:t>
            </w:r>
          </w:p>
        </w:tc>
      </w:tr>
    </w:tbl>
    <w:p w14:paraId="6AE00296" w14:textId="77777777" w:rsidR="00D053BD" w:rsidRPr="00D053BD" w:rsidRDefault="00D053BD" w:rsidP="00741668">
      <w:pPr>
        <w:jc w:val="both"/>
      </w:pPr>
    </w:p>
    <w:sectPr w:rsidR="00D053BD" w:rsidRPr="00D053BD" w:rsidSect="00531DC2">
      <w:footerReference w:type="default" r:id="rId15"/>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B5FED" w14:textId="77777777" w:rsidR="00B81979" w:rsidRDefault="00B81979">
      <w:r>
        <w:separator/>
      </w:r>
    </w:p>
  </w:endnote>
  <w:endnote w:type="continuationSeparator" w:id="0">
    <w:p w14:paraId="4714BCEC" w14:textId="77777777" w:rsidR="00B81979" w:rsidRDefault="00B81979">
      <w:r>
        <w:continuationSeparator/>
      </w:r>
    </w:p>
  </w:endnote>
  <w:endnote w:type="continuationNotice" w:id="1">
    <w:p w14:paraId="04D07C7E" w14:textId="77777777" w:rsidR="00B81979" w:rsidRDefault="00B81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8EFB9" w14:textId="2F58F279" w:rsidR="000C7429" w:rsidRPr="003125BF" w:rsidRDefault="00AB3651" w:rsidP="003A66DE">
    <w:pPr>
      <w:pStyle w:val="Footer"/>
    </w:pPr>
    <w:r>
      <w:t>Issue Date:</w:t>
    </w:r>
    <w:r w:rsidR="00D40771">
      <w:t xml:space="preserve"> </w:t>
    </w:r>
    <w:r w:rsidR="00B839BD">
      <w:tab/>
    </w:r>
    <w:r w:rsidR="000C7429" w:rsidRPr="003125BF">
      <w:rPr>
        <w:rStyle w:val="PageNumber"/>
      </w:rPr>
      <w:fldChar w:fldCharType="begin"/>
    </w:r>
    <w:r w:rsidR="000C7429" w:rsidRPr="003125BF">
      <w:rPr>
        <w:rStyle w:val="PageNumber"/>
      </w:rPr>
      <w:instrText xml:space="preserve"> PAGE </w:instrText>
    </w:r>
    <w:r w:rsidR="000C7429" w:rsidRPr="003125BF">
      <w:rPr>
        <w:rStyle w:val="PageNumber"/>
      </w:rPr>
      <w:fldChar w:fldCharType="separate"/>
    </w:r>
    <w:r w:rsidR="00EC5A9B">
      <w:rPr>
        <w:rStyle w:val="PageNumber"/>
        <w:noProof/>
      </w:rPr>
      <w:t>12</w:t>
    </w:r>
    <w:r w:rsidR="000C7429" w:rsidRPr="003125BF">
      <w:rPr>
        <w:rStyle w:val="PageNumber"/>
      </w:rPr>
      <w:fldChar w:fldCharType="end"/>
    </w:r>
    <w:r w:rsidR="000C7429" w:rsidRPr="003125BF">
      <w:tab/>
    </w:r>
    <w:r w:rsidR="000C7429">
      <w:rPr>
        <w:noProof/>
      </w:rPr>
      <w:t>0609</w:t>
    </w:r>
    <w:r w:rsidR="000C7429" w:rsidRPr="003125BF">
      <w:rPr>
        <w:noProof/>
      </w:rPr>
      <w:t xml:space="preserve"> App F Att </w:t>
    </w:r>
    <w:r w:rsidR="000C7429">
      <w:rPr>
        <w:noProof/>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B3079" w14:textId="34FAB59A" w:rsidR="001427CE" w:rsidRDefault="009F7076">
    <w:pPr>
      <w:pStyle w:val="Footer"/>
    </w:pPr>
    <w:r>
      <w:t xml:space="preserve">Issue Date: </w:t>
    </w:r>
    <w:r>
      <w:ptab w:relativeTo="margin" w:alignment="center" w:leader="none"/>
    </w:r>
    <w:r>
      <w:t>DC-</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0609 App F </w:t>
    </w:r>
    <w:proofErr w:type="spellStart"/>
    <w:r>
      <w:t>Att</w:t>
    </w:r>
    <w:proofErr w:type="spellEnd"/>
    <w:r>
      <w:t xml:space="preserve">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3D9C1" w14:textId="12623FF3" w:rsidR="001427CE" w:rsidRPr="003125BF" w:rsidRDefault="001427CE" w:rsidP="003A66DE">
    <w:pPr>
      <w:pStyle w:val="Footer"/>
    </w:pPr>
    <w:r>
      <w:t xml:space="preserve">Issue Date: </w:t>
    </w:r>
    <w:r w:rsidR="006C5BC1">
      <w:t>09/05/24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0609 App F </w:t>
    </w:r>
    <w:proofErr w:type="spellStart"/>
    <w:r>
      <w:t>Att</w:t>
    </w:r>
    <w:proofErr w:type="spellEnd"/>
    <w:r>
      <w:t xml:space="preserve"> 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18581" w14:textId="7942CA92" w:rsidR="00D053BD" w:rsidRPr="003125BF" w:rsidRDefault="00AB3651" w:rsidP="005468CB">
    <w:pPr>
      <w:tabs>
        <w:tab w:val="center" w:pos="4680"/>
        <w:tab w:val="right" w:pos="9360"/>
      </w:tabs>
    </w:pPr>
    <w:r>
      <w:rPr>
        <w:noProof/>
      </w:rPr>
      <w:t>Issue Date:</w:t>
    </w:r>
    <w:r w:rsidR="00D40771">
      <w:rPr>
        <w:noProof/>
      </w:rPr>
      <w:t xml:space="preserve"> </w:t>
    </w:r>
    <w:r w:rsidR="006C5BC1">
      <w:t>09/05/24</w:t>
    </w:r>
    <w:r w:rsidR="001C64A7" w:rsidRPr="001C64A7">
      <w:rPr>
        <w:noProof/>
      </w:rPr>
      <w:ptab w:relativeTo="margin" w:alignment="center" w:leader="none"/>
    </w:r>
    <w:r w:rsidR="001C64A7">
      <w:rPr>
        <w:noProof/>
      </w:rPr>
      <w:t>Att</w:t>
    </w:r>
    <w:r w:rsidR="00FC6DE3">
      <w:rPr>
        <w:noProof/>
      </w:rPr>
      <w:t>1</w:t>
    </w:r>
    <w:r w:rsidR="001C64A7">
      <w:rPr>
        <w:noProof/>
      </w:rPr>
      <w:t>-</w:t>
    </w:r>
    <w:r w:rsidR="001C64A7" w:rsidRPr="001C64A7">
      <w:rPr>
        <w:noProof/>
      </w:rPr>
      <w:fldChar w:fldCharType="begin"/>
    </w:r>
    <w:r w:rsidR="001C64A7" w:rsidRPr="001C64A7">
      <w:rPr>
        <w:noProof/>
      </w:rPr>
      <w:instrText xml:space="preserve"> PAGE   \* MERGEFORMAT </w:instrText>
    </w:r>
    <w:r w:rsidR="001C64A7" w:rsidRPr="001C64A7">
      <w:rPr>
        <w:noProof/>
      </w:rPr>
      <w:fldChar w:fldCharType="separate"/>
    </w:r>
    <w:r w:rsidR="00EC5A9B">
      <w:rPr>
        <w:noProof/>
      </w:rPr>
      <w:t>1</w:t>
    </w:r>
    <w:r w:rsidR="001C64A7" w:rsidRPr="001C64A7">
      <w:rPr>
        <w:noProof/>
      </w:rPr>
      <w:fldChar w:fldCharType="end"/>
    </w:r>
    <w:r w:rsidR="001C64A7" w:rsidRPr="001C64A7">
      <w:rPr>
        <w:noProof/>
      </w:rPr>
      <w:ptab w:relativeTo="margin" w:alignment="right" w:leader="none"/>
    </w:r>
    <w:r w:rsidR="001C64A7" w:rsidRPr="001C64A7">
      <w:rPr>
        <w:noProof/>
      </w:rPr>
      <w:t>0609 App F Att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07CB4" w14:textId="77777777" w:rsidR="00B81979" w:rsidRDefault="00B81979">
      <w:r>
        <w:separator/>
      </w:r>
    </w:p>
  </w:footnote>
  <w:footnote w:type="continuationSeparator" w:id="0">
    <w:p w14:paraId="3A1C9567" w14:textId="77777777" w:rsidR="00B81979" w:rsidRDefault="00B81979">
      <w:r>
        <w:continuationSeparator/>
      </w:r>
    </w:p>
  </w:footnote>
  <w:footnote w:type="continuationNotice" w:id="1">
    <w:p w14:paraId="0A0D3587" w14:textId="77777777" w:rsidR="00B81979" w:rsidRDefault="00B819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87AADF6"/>
    <w:lvl w:ilvl="0">
      <w:start w:val="1"/>
      <w:numFmt w:val="bullet"/>
      <w:pStyle w:val="ListBullet4"/>
      <w:lvlText w:val=""/>
      <w:lvlJc w:val="left"/>
      <w:pPr>
        <w:ind w:left="1440" w:hanging="360"/>
      </w:pPr>
      <w:rPr>
        <w:rFonts w:ascii="Wingdings" w:hAnsi="Wingdings" w:hint="default"/>
      </w:rPr>
    </w:lvl>
  </w:abstractNum>
  <w:abstractNum w:abstractNumId="1" w15:restartNumberingAfterBreak="0">
    <w:nsid w:val="FFFFFF82"/>
    <w:multiLevelType w:val="singleLevel"/>
    <w:tmpl w:val="58089EDC"/>
    <w:lvl w:ilvl="0">
      <w:start w:val="1"/>
      <w:numFmt w:val="bullet"/>
      <w:pStyle w:val="ListBullet3"/>
      <w:lvlText w:val="o"/>
      <w:lvlJc w:val="left"/>
      <w:pPr>
        <w:ind w:left="1080" w:hanging="360"/>
      </w:pPr>
      <w:rPr>
        <w:rFonts w:ascii="Courier New" w:hAnsi="Courier New" w:cs="Courier New" w:hint="default"/>
      </w:rPr>
    </w:lvl>
  </w:abstractNum>
  <w:abstractNum w:abstractNumId="2" w15:restartNumberingAfterBreak="0">
    <w:nsid w:val="FFFFFF83"/>
    <w:multiLevelType w:val="singleLevel"/>
    <w:tmpl w:val="F00C801C"/>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0000001"/>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2"/>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3"/>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4"/>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5"/>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8" w15:restartNumberingAfterBreak="0">
    <w:nsid w:val="00000006"/>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9" w15:restartNumberingAfterBreak="0">
    <w:nsid w:val="00000007"/>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10" w15:restartNumberingAfterBreak="0">
    <w:nsid w:val="00000008"/>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num w:numId="1" w16cid:durableId="1483422294">
    <w:abstractNumId w:val="2"/>
  </w:num>
  <w:num w:numId="2" w16cid:durableId="1020357806">
    <w:abstractNumId w:val="1"/>
  </w:num>
  <w:num w:numId="3" w16cid:durableId="66979722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D10"/>
    <w:rsid w:val="00000BD2"/>
    <w:rsid w:val="00001B80"/>
    <w:rsid w:val="00003A6D"/>
    <w:rsid w:val="000043F9"/>
    <w:rsid w:val="000062A6"/>
    <w:rsid w:val="00006F38"/>
    <w:rsid w:val="00010B4F"/>
    <w:rsid w:val="000133CD"/>
    <w:rsid w:val="0001341D"/>
    <w:rsid w:val="000143F8"/>
    <w:rsid w:val="0001446C"/>
    <w:rsid w:val="00016562"/>
    <w:rsid w:val="00020282"/>
    <w:rsid w:val="0002074B"/>
    <w:rsid w:val="00020865"/>
    <w:rsid w:val="00021026"/>
    <w:rsid w:val="000210E1"/>
    <w:rsid w:val="00026007"/>
    <w:rsid w:val="00030C12"/>
    <w:rsid w:val="00031C41"/>
    <w:rsid w:val="00040051"/>
    <w:rsid w:val="00042B5D"/>
    <w:rsid w:val="000452E2"/>
    <w:rsid w:val="00047886"/>
    <w:rsid w:val="00047ADF"/>
    <w:rsid w:val="00050102"/>
    <w:rsid w:val="00052229"/>
    <w:rsid w:val="00053565"/>
    <w:rsid w:val="0005513D"/>
    <w:rsid w:val="000569B0"/>
    <w:rsid w:val="0005777D"/>
    <w:rsid w:val="000605C9"/>
    <w:rsid w:val="00066067"/>
    <w:rsid w:val="00067130"/>
    <w:rsid w:val="00067F1C"/>
    <w:rsid w:val="00075CC9"/>
    <w:rsid w:val="00077F5F"/>
    <w:rsid w:val="00084608"/>
    <w:rsid w:val="00086861"/>
    <w:rsid w:val="00086BC9"/>
    <w:rsid w:val="00087F08"/>
    <w:rsid w:val="000934BE"/>
    <w:rsid w:val="00093E5A"/>
    <w:rsid w:val="000A0DC8"/>
    <w:rsid w:val="000A2E8C"/>
    <w:rsid w:val="000A3EE7"/>
    <w:rsid w:val="000A64DC"/>
    <w:rsid w:val="000A6703"/>
    <w:rsid w:val="000B034F"/>
    <w:rsid w:val="000B0BB0"/>
    <w:rsid w:val="000B0D6A"/>
    <w:rsid w:val="000B3915"/>
    <w:rsid w:val="000B4234"/>
    <w:rsid w:val="000C1F71"/>
    <w:rsid w:val="000C20A8"/>
    <w:rsid w:val="000C3CA8"/>
    <w:rsid w:val="000C5C2F"/>
    <w:rsid w:val="000C7429"/>
    <w:rsid w:val="000C7563"/>
    <w:rsid w:val="000D0DAE"/>
    <w:rsid w:val="000D3B56"/>
    <w:rsid w:val="000D4660"/>
    <w:rsid w:val="000D5083"/>
    <w:rsid w:val="000E04F0"/>
    <w:rsid w:val="000E2156"/>
    <w:rsid w:val="000E36CC"/>
    <w:rsid w:val="000E60B7"/>
    <w:rsid w:val="000E65BB"/>
    <w:rsid w:val="000E7038"/>
    <w:rsid w:val="000F09DD"/>
    <w:rsid w:val="000F17F9"/>
    <w:rsid w:val="000F42C8"/>
    <w:rsid w:val="00100CFC"/>
    <w:rsid w:val="0010525A"/>
    <w:rsid w:val="001060F0"/>
    <w:rsid w:val="00107A19"/>
    <w:rsid w:val="00113F2D"/>
    <w:rsid w:val="0011637C"/>
    <w:rsid w:val="00120689"/>
    <w:rsid w:val="00126A99"/>
    <w:rsid w:val="00126D78"/>
    <w:rsid w:val="00127BA6"/>
    <w:rsid w:val="00127CFB"/>
    <w:rsid w:val="00127E51"/>
    <w:rsid w:val="00132907"/>
    <w:rsid w:val="00134E15"/>
    <w:rsid w:val="00137898"/>
    <w:rsid w:val="00137B2B"/>
    <w:rsid w:val="00142606"/>
    <w:rsid w:val="001427CE"/>
    <w:rsid w:val="00143A6E"/>
    <w:rsid w:val="00143B57"/>
    <w:rsid w:val="0014548E"/>
    <w:rsid w:val="00146C24"/>
    <w:rsid w:val="00153470"/>
    <w:rsid w:val="00154E33"/>
    <w:rsid w:val="00155DC2"/>
    <w:rsid w:val="0016115E"/>
    <w:rsid w:val="001617D2"/>
    <w:rsid w:val="00167088"/>
    <w:rsid w:val="001704C7"/>
    <w:rsid w:val="001708B7"/>
    <w:rsid w:val="001720D5"/>
    <w:rsid w:val="0017385B"/>
    <w:rsid w:val="00180DA6"/>
    <w:rsid w:val="001814F1"/>
    <w:rsid w:val="00184405"/>
    <w:rsid w:val="00186B9E"/>
    <w:rsid w:val="00192C76"/>
    <w:rsid w:val="001947A9"/>
    <w:rsid w:val="00197CB0"/>
    <w:rsid w:val="00197EB4"/>
    <w:rsid w:val="001A13EF"/>
    <w:rsid w:val="001A33D1"/>
    <w:rsid w:val="001B0BDE"/>
    <w:rsid w:val="001B11FF"/>
    <w:rsid w:val="001B46C3"/>
    <w:rsid w:val="001B4EE8"/>
    <w:rsid w:val="001B7609"/>
    <w:rsid w:val="001C0694"/>
    <w:rsid w:val="001C1F11"/>
    <w:rsid w:val="001C2E6B"/>
    <w:rsid w:val="001C50AF"/>
    <w:rsid w:val="001C5938"/>
    <w:rsid w:val="001C5F0D"/>
    <w:rsid w:val="001C5F8B"/>
    <w:rsid w:val="001C64A7"/>
    <w:rsid w:val="001D1AAA"/>
    <w:rsid w:val="001D2ADE"/>
    <w:rsid w:val="001D33E6"/>
    <w:rsid w:val="001D386A"/>
    <w:rsid w:val="001D3F8F"/>
    <w:rsid w:val="001D572A"/>
    <w:rsid w:val="001D76EE"/>
    <w:rsid w:val="001D77A1"/>
    <w:rsid w:val="001D7850"/>
    <w:rsid w:val="001E0CB6"/>
    <w:rsid w:val="001E2D33"/>
    <w:rsid w:val="001E5A33"/>
    <w:rsid w:val="001F1746"/>
    <w:rsid w:val="001F3240"/>
    <w:rsid w:val="001F7BD2"/>
    <w:rsid w:val="002020FF"/>
    <w:rsid w:val="00206631"/>
    <w:rsid w:val="00207D6E"/>
    <w:rsid w:val="002110AB"/>
    <w:rsid w:val="00211783"/>
    <w:rsid w:val="002125F8"/>
    <w:rsid w:val="00217A63"/>
    <w:rsid w:val="002238E2"/>
    <w:rsid w:val="00223A5F"/>
    <w:rsid w:val="00224FEF"/>
    <w:rsid w:val="00230458"/>
    <w:rsid w:val="00230BF4"/>
    <w:rsid w:val="00234AE0"/>
    <w:rsid w:val="00236934"/>
    <w:rsid w:val="00237364"/>
    <w:rsid w:val="00246530"/>
    <w:rsid w:val="00247D0B"/>
    <w:rsid w:val="0025448A"/>
    <w:rsid w:val="00255C71"/>
    <w:rsid w:val="00261B76"/>
    <w:rsid w:val="00261C2B"/>
    <w:rsid w:val="002629C7"/>
    <w:rsid w:val="00264F68"/>
    <w:rsid w:val="002658D8"/>
    <w:rsid w:val="0026662D"/>
    <w:rsid w:val="002668CB"/>
    <w:rsid w:val="002678C8"/>
    <w:rsid w:val="00267B4D"/>
    <w:rsid w:val="00271B1F"/>
    <w:rsid w:val="00274AF0"/>
    <w:rsid w:val="00275647"/>
    <w:rsid w:val="00277728"/>
    <w:rsid w:val="002832DF"/>
    <w:rsid w:val="00284CDE"/>
    <w:rsid w:val="00290755"/>
    <w:rsid w:val="00292766"/>
    <w:rsid w:val="00293FBB"/>
    <w:rsid w:val="00295587"/>
    <w:rsid w:val="00295646"/>
    <w:rsid w:val="00295E1A"/>
    <w:rsid w:val="002975C0"/>
    <w:rsid w:val="002A0678"/>
    <w:rsid w:val="002A3A40"/>
    <w:rsid w:val="002A3C07"/>
    <w:rsid w:val="002A4542"/>
    <w:rsid w:val="002A5D15"/>
    <w:rsid w:val="002A5E7A"/>
    <w:rsid w:val="002A6263"/>
    <w:rsid w:val="002A67B9"/>
    <w:rsid w:val="002B152E"/>
    <w:rsid w:val="002B19BB"/>
    <w:rsid w:val="002B2AAE"/>
    <w:rsid w:val="002B3C37"/>
    <w:rsid w:val="002C2AF2"/>
    <w:rsid w:val="002C6BAF"/>
    <w:rsid w:val="002C7449"/>
    <w:rsid w:val="002D046A"/>
    <w:rsid w:val="002D5194"/>
    <w:rsid w:val="002D55A9"/>
    <w:rsid w:val="002D6A19"/>
    <w:rsid w:val="002E05A5"/>
    <w:rsid w:val="002E08E0"/>
    <w:rsid w:val="002E1004"/>
    <w:rsid w:val="002E1B96"/>
    <w:rsid w:val="002E28E0"/>
    <w:rsid w:val="002E4560"/>
    <w:rsid w:val="002E706B"/>
    <w:rsid w:val="002F002E"/>
    <w:rsid w:val="002F49B6"/>
    <w:rsid w:val="002F631B"/>
    <w:rsid w:val="002F7161"/>
    <w:rsid w:val="002F7B84"/>
    <w:rsid w:val="00301C5D"/>
    <w:rsid w:val="00303585"/>
    <w:rsid w:val="003069ED"/>
    <w:rsid w:val="003125BF"/>
    <w:rsid w:val="0031408E"/>
    <w:rsid w:val="003150F0"/>
    <w:rsid w:val="00316A7B"/>
    <w:rsid w:val="00317193"/>
    <w:rsid w:val="00317645"/>
    <w:rsid w:val="00320329"/>
    <w:rsid w:val="00320D35"/>
    <w:rsid w:val="00321D8D"/>
    <w:rsid w:val="00324EA1"/>
    <w:rsid w:val="003251FE"/>
    <w:rsid w:val="0032742D"/>
    <w:rsid w:val="0032748C"/>
    <w:rsid w:val="00327BDD"/>
    <w:rsid w:val="003314E4"/>
    <w:rsid w:val="003321D7"/>
    <w:rsid w:val="00332EA6"/>
    <w:rsid w:val="00333637"/>
    <w:rsid w:val="0033471F"/>
    <w:rsid w:val="00334B7F"/>
    <w:rsid w:val="00337963"/>
    <w:rsid w:val="00340C62"/>
    <w:rsid w:val="003462C8"/>
    <w:rsid w:val="00350CE8"/>
    <w:rsid w:val="00352693"/>
    <w:rsid w:val="00353DD4"/>
    <w:rsid w:val="00355978"/>
    <w:rsid w:val="0035651D"/>
    <w:rsid w:val="00360344"/>
    <w:rsid w:val="0036118D"/>
    <w:rsid w:val="00361754"/>
    <w:rsid w:val="003622DD"/>
    <w:rsid w:val="003631BC"/>
    <w:rsid w:val="00364C98"/>
    <w:rsid w:val="0036564F"/>
    <w:rsid w:val="00366807"/>
    <w:rsid w:val="003759A8"/>
    <w:rsid w:val="00376BF5"/>
    <w:rsid w:val="003832EE"/>
    <w:rsid w:val="00384011"/>
    <w:rsid w:val="003857EB"/>
    <w:rsid w:val="00385CED"/>
    <w:rsid w:val="00386AF2"/>
    <w:rsid w:val="00387AC6"/>
    <w:rsid w:val="00390801"/>
    <w:rsid w:val="003A1375"/>
    <w:rsid w:val="003A1811"/>
    <w:rsid w:val="003A2682"/>
    <w:rsid w:val="003A272B"/>
    <w:rsid w:val="003A2792"/>
    <w:rsid w:val="003A342C"/>
    <w:rsid w:val="003A4030"/>
    <w:rsid w:val="003A66DE"/>
    <w:rsid w:val="003A75A2"/>
    <w:rsid w:val="003B4BA6"/>
    <w:rsid w:val="003B5DA1"/>
    <w:rsid w:val="003B6545"/>
    <w:rsid w:val="003B6724"/>
    <w:rsid w:val="003B7096"/>
    <w:rsid w:val="003B74AF"/>
    <w:rsid w:val="003C0BA2"/>
    <w:rsid w:val="003C1383"/>
    <w:rsid w:val="003C1F7D"/>
    <w:rsid w:val="003C3B28"/>
    <w:rsid w:val="003C486C"/>
    <w:rsid w:val="003C7B6B"/>
    <w:rsid w:val="003D322E"/>
    <w:rsid w:val="003D3297"/>
    <w:rsid w:val="003D3C8F"/>
    <w:rsid w:val="003D6765"/>
    <w:rsid w:val="003D6DA9"/>
    <w:rsid w:val="003E180C"/>
    <w:rsid w:val="003E2186"/>
    <w:rsid w:val="003E28EA"/>
    <w:rsid w:val="003E6C06"/>
    <w:rsid w:val="003F10A0"/>
    <w:rsid w:val="003F1F04"/>
    <w:rsid w:val="003F2B97"/>
    <w:rsid w:val="003F2C44"/>
    <w:rsid w:val="003F327B"/>
    <w:rsid w:val="003F3C73"/>
    <w:rsid w:val="003F68D5"/>
    <w:rsid w:val="003F6AA9"/>
    <w:rsid w:val="003F6CFF"/>
    <w:rsid w:val="00405A4A"/>
    <w:rsid w:val="00405CA8"/>
    <w:rsid w:val="00406108"/>
    <w:rsid w:val="00410CE0"/>
    <w:rsid w:val="004117EC"/>
    <w:rsid w:val="00412DC9"/>
    <w:rsid w:val="00413427"/>
    <w:rsid w:val="0041697F"/>
    <w:rsid w:val="0041714A"/>
    <w:rsid w:val="004203E3"/>
    <w:rsid w:val="00423841"/>
    <w:rsid w:val="0042672C"/>
    <w:rsid w:val="0042718D"/>
    <w:rsid w:val="004312FF"/>
    <w:rsid w:val="00431906"/>
    <w:rsid w:val="00436797"/>
    <w:rsid w:val="0043698F"/>
    <w:rsid w:val="0044279F"/>
    <w:rsid w:val="004447DD"/>
    <w:rsid w:val="00450CF2"/>
    <w:rsid w:val="004517B6"/>
    <w:rsid w:val="00452822"/>
    <w:rsid w:val="00452CD1"/>
    <w:rsid w:val="00452D59"/>
    <w:rsid w:val="00460649"/>
    <w:rsid w:val="00474DE2"/>
    <w:rsid w:val="00475203"/>
    <w:rsid w:val="00476C8E"/>
    <w:rsid w:val="004773C6"/>
    <w:rsid w:val="00480435"/>
    <w:rsid w:val="004808BA"/>
    <w:rsid w:val="004818EC"/>
    <w:rsid w:val="004842FE"/>
    <w:rsid w:val="00484924"/>
    <w:rsid w:val="00492433"/>
    <w:rsid w:val="00493E24"/>
    <w:rsid w:val="00494ED0"/>
    <w:rsid w:val="004976A0"/>
    <w:rsid w:val="00497A54"/>
    <w:rsid w:val="004A0BF8"/>
    <w:rsid w:val="004A186F"/>
    <w:rsid w:val="004A5E4C"/>
    <w:rsid w:val="004A6235"/>
    <w:rsid w:val="004A7A46"/>
    <w:rsid w:val="004A7BC9"/>
    <w:rsid w:val="004A7BE7"/>
    <w:rsid w:val="004B2011"/>
    <w:rsid w:val="004B2234"/>
    <w:rsid w:val="004B305E"/>
    <w:rsid w:val="004B31E4"/>
    <w:rsid w:val="004B466D"/>
    <w:rsid w:val="004B5208"/>
    <w:rsid w:val="004B5A7E"/>
    <w:rsid w:val="004B6D10"/>
    <w:rsid w:val="004C5115"/>
    <w:rsid w:val="004C69A8"/>
    <w:rsid w:val="004D08E4"/>
    <w:rsid w:val="004D0AB9"/>
    <w:rsid w:val="004D1771"/>
    <w:rsid w:val="004D37B5"/>
    <w:rsid w:val="004D3A8A"/>
    <w:rsid w:val="004D411A"/>
    <w:rsid w:val="004D4D47"/>
    <w:rsid w:val="004D51C3"/>
    <w:rsid w:val="004D59AA"/>
    <w:rsid w:val="004D5CB4"/>
    <w:rsid w:val="004D6A1A"/>
    <w:rsid w:val="004D75DF"/>
    <w:rsid w:val="004E46F1"/>
    <w:rsid w:val="004E6E59"/>
    <w:rsid w:val="00503A1C"/>
    <w:rsid w:val="00503DFE"/>
    <w:rsid w:val="005059B1"/>
    <w:rsid w:val="005067AE"/>
    <w:rsid w:val="00506E28"/>
    <w:rsid w:val="00510D03"/>
    <w:rsid w:val="005145AB"/>
    <w:rsid w:val="00514643"/>
    <w:rsid w:val="0051529C"/>
    <w:rsid w:val="00515E62"/>
    <w:rsid w:val="00517938"/>
    <w:rsid w:val="00517B2E"/>
    <w:rsid w:val="00520DAC"/>
    <w:rsid w:val="0053041D"/>
    <w:rsid w:val="00531DC2"/>
    <w:rsid w:val="005324D0"/>
    <w:rsid w:val="00537630"/>
    <w:rsid w:val="00537EAF"/>
    <w:rsid w:val="00540ED4"/>
    <w:rsid w:val="005416E2"/>
    <w:rsid w:val="005468CB"/>
    <w:rsid w:val="00553D53"/>
    <w:rsid w:val="00554939"/>
    <w:rsid w:val="00554DFC"/>
    <w:rsid w:val="005564AF"/>
    <w:rsid w:val="00561C23"/>
    <w:rsid w:val="00565AF7"/>
    <w:rsid w:val="00567FE7"/>
    <w:rsid w:val="00572308"/>
    <w:rsid w:val="00572F69"/>
    <w:rsid w:val="00576559"/>
    <w:rsid w:val="0058297F"/>
    <w:rsid w:val="0058507B"/>
    <w:rsid w:val="005859D4"/>
    <w:rsid w:val="00585C20"/>
    <w:rsid w:val="0058656C"/>
    <w:rsid w:val="005902A9"/>
    <w:rsid w:val="005905A5"/>
    <w:rsid w:val="00590F2C"/>
    <w:rsid w:val="00593CA2"/>
    <w:rsid w:val="00594734"/>
    <w:rsid w:val="00595718"/>
    <w:rsid w:val="00596DF0"/>
    <w:rsid w:val="005A2A64"/>
    <w:rsid w:val="005A646E"/>
    <w:rsid w:val="005A7888"/>
    <w:rsid w:val="005A7B58"/>
    <w:rsid w:val="005B1E8D"/>
    <w:rsid w:val="005B2403"/>
    <w:rsid w:val="005B2AF9"/>
    <w:rsid w:val="005B489E"/>
    <w:rsid w:val="005B5A99"/>
    <w:rsid w:val="005B6403"/>
    <w:rsid w:val="005C0016"/>
    <w:rsid w:val="005C14B2"/>
    <w:rsid w:val="005C1FAC"/>
    <w:rsid w:val="005C2C70"/>
    <w:rsid w:val="005C36FA"/>
    <w:rsid w:val="005C7115"/>
    <w:rsid w:val="005C7306"/>
    <w:rsid w:val="005C7A5D"/>
    <w:rsid w:val="005D1CA4"/>
    <w:rsid w:val="005D4BB6"/>
    <w:rsid w:val="005D58F0"/>
    <w:rsid w:val="005D72AA"/>
    <w:rsid w:val="005E260D"/>
    <w:rsid w:val="005E4CF6"/>
    <w:rsid w:val="005F0CAE"/>
    <w:rsid w:val="005F27C9"/>
    <w:rsid w:val="005F329D"/>
    <w:rsid w:val="005F3300"/>
    <w:rsid w:val="005F421B"/>
    <w:rsid w:val="005F4B01"/>
    <w:rsid w:val="005F594E"/>
    <w:rsid w:val="005F75FD"/>
    <w:rsid w:val="006001CD"/>
    <w:rsid w:val="006007C9"/>
    <w:rsid w:val="00605E92"/>
    <w:rsid w:val="00610EE1"/>
    <w:rsid w:val="00612A94"/>
    <w:rsid w:val="00613B69"/>
    <w:rsid w:val="00614B89"/>
    <w:rsid w:val="00614E33"/>
    <w:rsid w:val="00615972"/>
    <w:rsid w:val="00617902"/>
    <w:rsid w:val="00620B73"/>
    <w:rsid w:val="006210D2"/>
    <w:rsid w:val="006233F9"/>
    <w:rsid w:val="006257E6"/>
    <w:rsid w:val="00625B52"/>
    <w:rsid w:val="00625D3F"/>
    <w:rsid w:val="00626033"/>
    <w:rsid w:val="0063033F"/>
    <w:rsid w:val="00631A3E"/>
    <w:rsid w:val="00632AC0"/>
    <w:rsid w:val="0063435A"/>
    <w:rsid w:val="00637D1E"/>
    <w:rsid w:val="00640740"/>
    <w:rsid w:val="0064231A"/>
    <w:rsid w:val="00642C5E"/>
    <w:rsid w:val="00643CED"/>
    <w:rsid w:val="00644110"/>
    <w:rsid w:val="00644EA9"/>
    <w:rsid w:val="006454C5"/>
    <w:rsid w:val="00645C9D"/>
    <w:rsid w:val="006468FA"/>
    <w:rsid w:val="006527CC"/>
    <w:rsid w:val="00653DCF"/>
    <w:rsid w:val="00655401"/>
    <w:rsid w:val="006555BA"/>
    <w:rsid w:val="006576C7"/>
    <w:rsid w:val="00666186"/>
    <w:rsid w:val="00667043"/>
    <w:rsid w:val="00673C52"/>
    <w:rsid w:val="00674121"/>
    <w:rsid w:val="00674CD9"/>
    <w:rsid w:val="00674EDF"/>
    <w:rsid w:val="006756EA"/>
    <w:rsid w:val="006807C5"/>
    <w:rsid w:val="0068096B"/>
    <w:rsid w:val="00682D5D"/>
    <w:rsid w:val="0068501D"/>
    <w:rsid w:val="00685353"/>
    <w:rsid w:val="00685854"/>
    <w:rsid w:val="006868AC"/>
    <w:rsid w:val="006879B4"/>
    <w:rsid w:val="006908FB"/>
    <w:rsid w:val="006923A7"/>
    <w:rsid w:val="00694F28"/>
    <w:rsid w:val="00695C09"/>
    <w:rsid w:val="006966DA"/>
    <w:rsid w:val="00696C67"/>
    <w:rsid w:val="00697AF5"/>
    <w:rsid w:val="006A0058"/>
    <w:rsid w:val="006A19E4"/>
    <w:rsid w:val="006A243E"/>
    <w:rsid w:val="006A2D0E"/>
    <w:rsid w:val="006A347A"/>
    <w:rsid w:val="006A3E30"/>
    <w:rsid w:val="006A40C8"/>
    <w:rsid w:val="006A43A0"/>
    <w:rsid w:val="006A504D"/>
    <w:rsid w:val="006B1806"/>
    <w:rsid w:val="006B2BA7"/>
    <w:rsid w:val="006B3335"/>
    <w:rsid w:val="006B5C33"/>
    <w:rsid w:val="006C3490"/>
    <w:rsid w:val="006C54D8"/>
    <w:rsid w:val="006C55CB"/>
    <w:rsid w:val="006C5A96"/>
    <w:rsid w:val="006C5BC1"/>
    <w:rsid w:val="006C69CF"/>
    <w:rsid w:val="006D5E9E"/>
    <w:rsid w:val="006D64F2"/>
    <w:rsid w:val="006E1F2F"/>
    <w:rsid w:val="006E640F"/>
    <w:rsid w:val="006E6760"/>
    <w:rsid w:val="006E6D8D"/>
    <w:rsid w:val="006F35FC"/>
    <w:rsid w:val="006F4711"/>
    <w:rsid w:val="006F6183"/>
    <w:rsid w:val="006F6BD9"/>
    <w:rsid w:val="006F7318"/>
    <w:rsid w:val="0070092C"/>
    <w:rsid w:val="0070178C"/>
    <w:rsid w:val="0070398D"/>
    <w:rsid w:val="0070441E"/>
    <w:rsid w:val="007064B3"/>
    <w:rsid w:val="007067A6"/>
    <w:rsid w:val="0071172B"/>
    <w:rsid w:val="00711ABB"/>
    <w:rsid w:val="00712E84"/>
    <w:rsid w:val="007136C4"/>
    <w:rsid w:val="00714767"/>
    <w:rsid w:val="00722C75"/>
    <w:rsid w:val="00723DDF"/>
    <w:rsid w:val="00727DDF"/>
    <w:rsid w:val="00730752"/>
    <w:rsid w:val="00731259"/>
    <w:rsid w:val="0073533C"/>
    <w:rsid w:val="00737CCA"/>
    <w:rsid w:val="00741668"/>
    <w:rsid w:val="007431D5"/>
    <w:rsid w:val="00747BCC"/>
    <w:rsid w:val="00751A5C"/>
    <w:rsid w:val="00752CDC"/>
    <w:rsid w:val="007579F8"/>
    <w:rsid w:val="00761AC3"/>
    <w:rsid w:val="007668CC"/>
    <w:rsid w:val="00767155"/>
    <w:rsid w:val="00771407"/>
    <w:rsid w:val="00772C0F"/>
    <w:rsid w:val="00774681"/>
    <w:rsid w:val="00776394"/>
    <w:rsid w:val="007833C7"/>
    <w:rsid w:val="007906E7"/>
    <w:rsid w:val="00790A25"/>
    <w:rsid w:val="00792575"/>
    <w:rsid w:val="007941CD"/>
    <w:rsid w:val="0079421B"/>
    <w:rsid w:val="007952CA"/>
    <w:rsid w:val="007960E5"/>
    <w:rsid w:val="007A044A"/>
    <w:rsid w:val="007A18E4"/>
    <w:rsid w:val="007A1D7C"/>
    <w:rsid w:val="007A22F2"/>
    <w:rsid w:val="007A25FA"/>
    <w:rsid w:val="007A2A15"/>
    <w:rsid w:val="007A2D88"/>
    <w:rsid w:val="007A3779"/>
    <w:rsid w:val="007A7D02"/>
    <w:rsid w:val="007B2B0E"/>
    <w:rsid w:val="007B69D4"/>
    <w:rsid w:val="007C0179"/>
    <w:rsid w:val="007C0C9B"/>
    <w:rsid w:val="007C16D7"/>
    <w:rsid w:val="007C16ED"/>
    <w:rsid w:val="007C2360"/>
    <w:rsid w:val="007C3490"/>
    <w:rsid w:val="007C4486"/>
    <w:rsid w:val="007C4963"/>
    <w:rsid w:val="007C7914"/>
    <w:rsid w:val="007D1640"/>
    <w:rsid w:val="007D2512"/>
    <w:rsid w:val="007D2AB4"/>
    <w:rsid w:val="007D3BC4"/>
    <w:rsid w:val="007D530E"/>
    <w:rsid w:val="007D5D28"/>
    <w:rsid w:val="007D6178"/>
    <w:rsid w:val="007D7C03"/>
    <w:rsid w:val="007E06AD"/>
    <w:rsid w:val="007E188C"/>
    <w:rsid w:val="007E19A2"/>
    <w:rsid w:val="007E2104"/>
    <w:rsid w:val="007E4084"/>
    <w:rsid w:val="007E6AA9"/>
    <w:rsid w:val="007F3F77"/>
    <w:rsid w:val="007F44E8"/>
    <w:rsid w:val="007F4ACA"/>
    <w:rsid w:val="007F5AE2"/>
    <w:rsid w:val="007F7C35"/>
    <w:rsid w:val="008023F8"/>
    <w:rsid w:val="008040E6"/>
    <w:rsid w:val="00804584"/>
    <w:rsid w:val="00804B53"/>
    <w:rsid w:val="00807288"/>
    <w:rsid w:val="00807C24"/>
    <w:rsid w:val="0081018A"/>
    <w:rsid w:val="00810E50"/>
    <w:rsid w:val="008123F5"/>
    <w:rsid w:val="0081556F"/>
    <w:rsid w:val="00815AB2"/>
    <w:rsid w:val="00815E8A"/>
    <w:rsid w:val="00820834"/>
    <w:rsid w:val="00820A44"/>
    <w:rsid w:val="00820E54"/>
    <w:rsid w:val="00820E77"/>
    <w:rsid w:val="00823408"/>
    <w:rsid w:val="00823632"/>
    <w:rsid w:val="00823770"/>
    <w:rsid w:val="00823A4E"/>
    <w:rsid w:val="00824D85"/>
    <w:rsid w:val="00826C3C"/>
    <w:rsid w:val="00827426"/>
    <w:rsid w:val="008321CC"/>
    <w:rsid w:val="00835BC7"/>
    <w:rsid w:val="0083682E"/>
    <w:rsid w:val="0083749B"/>
    <w:rsid w:val="00841E72"/>
    <w:rsid w:val="00845CAB"/>
    <w:rsid w:val="008506A8"/>
    <w:rsid w:val="00851634"/>
    <w:rsid w:val="00860DAE"/>
    <w:rsid w:val="00862F3D"/>
    <w:rsid w:val="0086346E"/>
    <w:rsid w:val="0086648C"/>
    <w:rsid w:val="008667E6"/>
    <w:rsid w:val="00867CFC"/>
    <w:rsid w:val="00870515"/>
    <w:rsid w:val="008715DF"/>
    <w:rsid w:val="00871869"/>
    <w:rsid w:val="00871960"/>
    <w:rsid w:val="0088008F"/>
    <w:rsid w:val="0088686F"/>
    <w:rsid w:val="0089063F"/>
    <w:rsid w:val="00894BDB"/>
    <w:rsid w:val="00894D78"/>
    <w:rsid w:val="008953B6"/>
    <w:rsid w:val="008963BF"/>
    <w:rsid w:val="008A0E54"/>
    <w:rsid w:val="008A1244"/>
    <w:rsid w:val="008A2D34"/>
    <w:rsid w:val="008A48F7"/>
    <w:rsid w:val="008A58D1"/>
    <w:rsid w:val="008A6056"/>
    <w:rsid w:val="008A7B19"/>
    <w:rsid w:val="008B0276"/>
    <w:rsid w:val="008B3F64"/>
    <w:rsid w:val="008B4283"/>
    <w:rsid w:val="008C024F"/>
    <w:rsid w:val="008C296E"/>
    <w:rsid w:val="008C4ABC"/>
    <w:rsid w:val="008C748E"/>
    <w:rsid w:val="008D0A6A"/>
    <w:rsid w:val="008D26F5"/>
    <w:rsid w:val="008D3EA9"/>
    <w:rsid w:val="008E042F"/>
    <w:rsid w:val="008E2962"/>
    <w:rsid w:val="008E5FE4"/>
    <w:rsid w:val="008F608D"/>
    <w:rsid w:val="008F6291"/>
    <w:rsid w:val="009009DE"/>
    <w:rsid w:val="0090412F"/>
    <w:rsid w:val="0090495F"/>
    <w:rsid w:val="00904B37"/>
    <w:rsid w:val="00912CCF"/>
    <w:rsid w:val="0091302E"/>
    <w:rsid w:val="009147AB"/>
    <w:rsid w:val="00916E58"/>
    <w:rsid w:val="009172CE"/>
    <w:rsid w:val="00923484"/>
    <w:rsid w:val="00923FCB"/>
    <w:rsid w:val="00925EED"/>
    <w:rsid w:val="00927E93"/>
    <w:rsid w:val="0093614B"/>
    <w:rsid w:val="0093793F"/>
    <w:rsid w:val="009403A4"/>
    <w:rsid w:val="009405D8"/>
    <w:rsid w:val="00942549"/>
    <w:rsid w:val="0094459F"/>
    <w:rsid w:val="00944C91"/>
    <w:rsid w:val="00946A2A"/>
    <w:rsid w:val="0094779B"/>
    <w:rsid w:val="009503D8"/>
    <w:rsid w:val="00952808"/>
    <w:rsid w:val="00952D6E"/>
    <w:rsid w:val="00952FA7"/>
    <w:rsid w:val="00955038"/>
    <w:rsid w:val="00955BEE"/>
    <w:rsid w:val="00956747"/>
    <w:rsid w:val="00956B70"/>
    <w:rsid w:val="00957748"/>
    <w:rsid w:val="00965614"/>
    <w:rsid w:val="00967253"/>
    <w:rsid w:val="00970938"/>
    <w:rsid w:val="00970E44"/>
    <w:rsid w:val="00971277"/>
    <w:rsid w:val="00971B52"/>
    <w:rsid w:val="00975023"/>
    <w:rsid w:val="00981A08"/>
    <w:rsid w:val="00984A11"/>
    <w:rsid w:val="009874DE"/>
    <w:rsid w:val="009901BB"/>
    <w:rsid w:val="00992348"/>
    <w:rsid w:val="009A0F27"/>
    <w:rsid w:val="009A18FA"/>
    <w:rsid w:val="009A29A6"/>
    <w:rsid w:val="009A666C"/>
    <w:rsid w:val="009A71E9"/>
    <w:rsid w:val="009B25F4"/>
    <w:rsid w:val="009B35A7"/>
    <w:rsid w:val="009B412F"/>
    <w:rsid w:val="009B4BB1"/>
    <w:rsid w:val="009B4F0C"/>
    <w:rsid w:val="009B5FE5"/>
    <w:rsid w:val="009B6C70"/>
    <w:rsid w:val="009B723A"/>
    <w:rsid w:val="009C2112"/>
    <w:rsid w:val="009C275E"/>
    <w:rsid w:val="009C2A30"/>
    <w:rsid w:val="009C35F2"/>
    <w:rsid w:val="009C4EFF"/>
    <w:rsid w:val="009C58B9"/>
    <w:rsid w:val="009C5BA1"/>
    <w:rsid w:val="009D0969"/>
    <w:rsid w:val="009D1557"/>
    <w:rsid w:val="009D1861"/>
    <w:rsid w:val="009D5489"/>
    <w:rsid w:val="009D75FD"/>
    <w:rsid w:val="009D7D68"/>
    <w:rsid w:val="009E2355"/>
    <w:rsid w:val="009E3226"/>
    <w:rsid w:val="009E401F"/>
    <w:rsid w:val="009E7A56"/>
    <w:rsid w:val="009E7C4F"/>
    <w:rsid w:val="009F0941"/>
    <w:rsid w:val="009F3EE6"/>
    <w:rsid w:val="009F4038"/>
    <w:rsid w:val="009F4074"/>
    <w:rsid w:val="009F55BF"/>
    <w:rsid w:val="009F564D"/>
    <w:rsid w:val="009F5EED"/>
    <w:rsid w:val="009F6240"/>
    <w:rsid w:val="009F7076"/>
    <w:rsid w:val="009F70AC"/>
    <w:rsid w:val="00A02299"/>
    <w:rsid w:val="00A1170F"/>
    <w:rsid w:val="00A1499C"/>
    <w:rsid w:val="00A1509F"/>
    <w:rsid w:val="00A15ECE"/>
    <w:rsid w:val="00A16C32"/>
    <w:rsid w:val="00A17005"/>
    <w:rsid w:val="00A2216C"/>
    <w:rsid w:val="00A23A7B"/>
    <w:rsid w:val="00A24339"/>
    <w:rsid w:val="00A24B35"/>
    <w:rsid w:val="00A25195"/>
    <w:rsid w:val="00A251B1"/>
    <w:rsid w:val="00A31611"/>
    <w:rsid w:val="00A31A6E"/>
    <w:rsid w:val="00A36C2D"/>
    <w:rsid w:val="00A44C43"/>
    <w:rsid w:val="00A4527F"/>
    <w:rsid w:val="00A4541C"/>
    <w:rsid w:val="00A51CA3"/>
    <w:rsid w:val="00A521C1"/>
    <w:rsid w:val="00A548DD"/>
    <w:rsid w:val="00A55F95"/>
    <w:rsid w:val="00A560C2"/>
    <w:rsid w:val="00A573F1"/>
    <w:rsid w:val="00A57A5B"/>
    <w:rsid w:val="00A608C4"/>
    <w:rsid w:val="00A61822"/>
    <w:rsid w:val="00A61EDC"/>
    <w:rsid w:val="00A620A1"/>
    <w:rsid w:val="00A63F3D"/>
    <w:rsid w:val="00A65EB5"/>
    <w:rsid w:val="00A65F75"/>
    <w:rsid w:val="00A702C6"/>
    <w:rsid w:val="00A71B94"/>
    <w:rsid w:val="00A74CF6"/>
    <w:rsid w:val="00A77A2C"/>
    <w:rsid w:val="00A81C83"/>
    <w:rsid w:val="00A81EB0"/>
    <w:rsid w:val="00A84D0C"/>
    <w:rsid w:val="00A8681B"/>
    <w:rsid w:val="00A9063C"/>
    <w:rsid w:val="00A9190E"/>
    <w:rsid w:val="00A92323"/>
    <w:rsid w:val="00A9276D"/>
    <w:rsid w:val="00A95289"/>
    <w:rsid w:val="00A95951"/>
    <w:rsid w:val="00A9790F"/>
    <w:rsid w:val="00AA62B2"/>
    <w:rsid w:val="00AA6AB5"/>
    <w:rsid w:val="00AA77EB"/>
    <w:rsid w:val="00AB028D"/>
    <w:rsid w:val="00AB1B9A"/>
    <w:rsid w:val="00AB1FED"/>
    <w:rsid w:val="00AB2EF0"/>
    <w:rsid w:val="00AB3280"/>
    <w:rsid w:val="00AB3651"/>
    <w:rsid w:val="00AC3E9A"/>
    <w:rsid w:val="00AC55F4"/>
    <w:rsid w:val="00AD4733"/>
    <w:rsid w:val="00AE22E7"/>
    <w:rsid w:val="00AE406D"/>
    <w:rsid w:val="00AE5213"/>
    <w:rsid w:val="00AE5A29"/>
    <w:rsid w:val="00AE6474"/>
    <w:rsid w:val="00AE7694"/>
    <w:rsid w:val="00AE7706"/>
    <w:rsid w:val="00AF1C7E"/>
    <w:rsid w:val="00AF4377"/>
    <w:rsid w:val="00AF43AE"/>
    <w:rsid w:val="00AF5A2B"/>
    <w:rsid w:val="00B001DA"/>
    <w:rsid w:val="00B00386"/>
    <w:rsid w:val="00B0129F"/>
    <w:rsid w:val="00B0461F"/>
    <w:rsid w:val="00B04CE5"/>
    <w:rsid w:val="00B11050"/>
    <w:rsid w:val="00B1206A"/>
    <w:rsid w:val="00B136B1"/>
    <w:rsid w:val="00B13F82"/>
    <w:rsid w:val="00B145B1"/>
    <w:rsid w:val="00B14D63"/>
    <w:rsid w:val="00B1540B"/>
    <w:rsid w:val="00B159CD"/>
    <w:rsid w:val="00B17307"/>
    <w:rsid w:val="00B176C4"/>
    <w:rsid w:val="00B21F31"/>
    <w:rsid w:val="00B24B20"/>
    <w:rsid w:val="00B27F23"/>
    <w:rsid w:val="00B33083"/>
    <w:rsid w:val="00B341F8"/>
    <w:rsid w:val="00B35AF1"/>
    <w:rsid w:val="00B36D15"/>
    <w:rsid w:val="00B37A8B"/>
    <w:rsid w:val="00B37F62"/>
    <w:rsid w:val="00B412E9"/>
    <w:rsid w:val="00B43093"/>
    <w:rsid w:val="00B453A4"/>
    <w:rsid w:val="00B45FC8"/>
    <w:rsid w:val="00B52896"/>
    <w:rsid w:val="00B52ECB"/>
    <w:rsid w:val="00B53B90"/>
    <w:rsid w:val="00B5772A"/>
    <w:rsid w:val="00B57E99"/>
    <w:rsid w:val="00B61E3B"/>
    <w:rsid w:val="00B62627"/>
    <w:rsid w:val="00B63AF8"/>
    <w:rsid w:val="00B65113"/>
    <w:rsid w:val="00B66556"/>
    <w:rsid w:val="00B705E6"/>
    <w:rsid w:val="00B7279F"/>
    <w:rsid w:val="00B754C0"/>
    <w:rsid w:val="00B76692"/>
    <w:rsid w:val="00B77BA4"/>
    <w:rsid w:val="00B81979"/>
    <w:rsid w:val="00B81B43"/>
    <w:rsid w:val="00B839BD"/>
    <w:rsid w:val="00B859A7"/>
    <w:rsid w:val="00B8671B"/>
    <w:rsid w:val="00B875C7"/>
    <w:rsid w:val="00B90E83"/>
    <w:rsid w:val="00B9156D"/>
    <w:rsid w:val="00B92C6A"/>
    <w:rsid w:val="00B94002"/>
    <w:rsid w:val="00B94C8A"/>
    <w:rsid w:val="00B9636C"/>
    <w:rsid w:val="00B969D4"/>
    <w:rsid w:val="00BA08CB"/>
    <w:rsid w:val="00BA2209"/>
    <w:rsid w:val="00BA311E"/>
    <w:rsid w:val="00BA34D7"/>
    <w:rsid w:val="00BA57A6"/>
    <w:rsid w:val="00BA66CC"/>
    <w:rsid w:val="00BA71CE"/>
    <w:rsid w:val="00BA73B4"/>
    <w:rsid w:val="00BB170F"/>
    <w:rsid w:val="00BB3F78"/>
    <w:rsid w:val="00BB73BB"/>
    <w:rsid w:val="00BC16E4"/>
    <w:rsid w:val="00BC1F45"/>
    <w:rsid w:val="00BC647F"/>
    <w:rsid w:val="00BD3374"/>
    <w:rsid w:val="00BD3D15"/>
    <w:rsid w:val="00BD5266"/>
    <w:rsid w:val="00BD53C5"/>
    <w:rsid w:val="00BD62C8"/>
    <w:rsid w:val="00BD7E68"/>
    <w:rsid w:val="00BE0378"/>
    <w:rsid w:val="00BE195E"/>
    <w:rsid w:val="00BE228D"/>
    <w:rsid w:val="00BE301B"/>
    <w:rsid w:val="00BE41CD"/>
    <w:rsid w:val="00BE528F"/>
    <w:rsid w:val="00BF4FA6"/>
    <w:rsid w:val="00BF667C"/>
    <w:rsid w:val="00BF67D3"/>
    <w:rsid w:val="00C02893"/>
    <w:rsid w:val="00C05FBE"/>
    <w:rsid w:val="00C12234"/>
    <w:rsid w:val="00C1244E"/>
    <w:rsid w:val="00C144CC"/>
    <w:rsid w:val="00C16B0F"/>
    <w:rsid w:val="00C17569"/>
    <w:rsid w:val="00C20C78"/>
    <w:rsid w:val="00C20D41"/>
    <w:rsid w:val="00C20EFB"/>
    <w:rsid w:val="00C21C7E"/>
    <w:rsid w:val="00C228C0"/>
    <w:rsid w:val="00C22D91"/>
    <w:rsid w:val="00C23E59"/>
    <w:rsid w:val="00C245B7"/>
    <w:rsid w:val="00C25FD0"/>
    <w:rsid w:val="00C330D9"/>
    <w:rsid w:val="00C3552E"/>
    <w:rsid w:val="00C369A8"/>
    <w:rsid w:val="00C37914"/>
    <w:rsid w:val="00C37A94"/>
    <w:rsid w:val="00C41ED7"/>
    <w:rsid w:val="00C425B3"/>
    <w:rsid w:val="00C42EA3"/>
    <w:rsid w:val="00C45B13"/>
    <w:rsid w:val="00C472F4"/>
    <w:rsid w:val="00C473AA"/>
    <w:rsid w:val="00C50067"/>
    <w:rsid w:val="00C52C5E"/>
    <w:rsid w:val="00C52C9B"/>
    <w:rsid w:val="00C53395"/>
    <w:rsid w:val="00C55672"/>
    <w:rsid w:val="00C57807"/>
    <w:rsid w:val="00C60EDF"/>
    <w:rsid w:val="00C64108"/>
    <w:rsid w:val="00C6795A"/>
    <w:rsid w:val="00C67C87"/>
    <w:rsid w:val="00C70448"/>
    <w:rsid w:val="00C719DA"/>
    <w:rsid w:val="00C7282F"/>
    <w:rsid w:val="00C750BA"/>
    <w:rsid w:val="00C76E3D"/>
    <w:rsid w:val="00C86962"/>
    <w:rsid w:val="00C87BDF"/>
    <w:rsid w:val="00C9346B"/>
    <w:rsid w:val="00C939A2"/>
    <w:rsid w:val="00CA1DFB"/>
    <w:rsid w:val="00CA2D20"/>
    <w:rsid w:val="00CA414F"/>
    <w:rsid w:val="00CB07B0"/>
    <w:rsid w:val="00CB5EEC"/>
    <w:rsid w:val="00CC32E7"/>
    <w:rsid w:val="00CC4D82"/>
    <w:rsid w:val="00CD3079"/>
    <w:rsid w:val="00CD4D1F"/>
    <w:rsid w:val="00CD4DE6"/>
    <w:rsid w:val="00CE1BC8"/>
    <w:rsid w:val="00CE1E58"/>
    <w:rsid w:val="00CE251D"/>
    <w:rsid w:val="00CE4EF5"/>
    <w:rsid w:val="00CE7E4B"/>
    <w:rsid w:val="00CF0231"/>
    <w:rsid w:val="00CF091E"/>
    <w:rsid w:val="00CF1378"/>
    <w:rsid w:val="00CF4000"/>
    <w:rsid w:val="00CF7C1B"/>
    <w:rsid w:val="00D030A4"/>
    <w:rsid w:val="00D03DE1"/>
    <w:rsid w:val="00D03FBD"/>
    <w:rsid w:val="00D04703"/>
    <w:rsid w:val="00D05052"/>
    <w:rsid w:val="00D053BD"/>
    <w:rsid w:val="00D06616"/>
    <w:rsid w:val="00D12931"/>
    <w:rsid w:val="00D13BD0"/>
    <w:rsid w:val="00D15EB4"/>
    <w:rsid w:val="00D16E57"/>
    <w:rsid w:val="00D22087"/>
    <w:rsid w:val="00D229FC"/>
    <w:rsid w:val="00D265B9"/>
    <w:rsid w:val="00D26CBA"/>
    <w:rsid w:val="00D27D82"/>
    <w:rsid w:val="00D30D4F"/>
    <w:rsid w:val="00D3102B"/>
    <w:rsid w:val="00D33465"/>
    <w:rsid w:val="00D34BF1"/>
    <w:rsid w:val="00D36E57"/>
    <w:rsid w:val="00D371CB"/>
    <w:rsid w:val="00D40771"/>
    <w:rsid w:val="00D45ADE"/>
    <w:rsid w:val="00D47175"/>
    <w:rsid w:val="00D4722A"/>
    <w:rsid w:val="00D47AE8"/>
    <w:rsid w:val="00D507DE"/>
    <w:rsid w:val="00D5476F"/>
    <w:rsid w:val="00D5601F"/>
    <w:rsid w:val="00D60F73"/>
    <w:rsid w:val="00D6377C"/>
    <w:rsid w:val="00D644C6"/>
    <w:rsid w:val="00D64BF2"/>
    <w:rsid w:val="00D6587C"/>
    <w:rsid w:val="00D668FD"/>
    <w:rsid w:val="00D71C70"/>
    <w:rsid w:val="00D73541"/>
    <w:rsid w:val="00D73ADB"/>
    <w:rsid w:val="00D8428D"/>
    <w:rsid w:val="00D84EC6"/>
    <w:rsid w:val="00D90DCC"/>
    <w:rsid w:val="00D940DE"/>
    <w:rsid w:val="00D94EDE"/>
    <w:rsid w:val="00D958D0"/>
    <w:rsid w:val="00D96552"/>
    <w:rsid w:val="00DA034C"/>
    <w:rsid w:val="00DA1048"/>
    <w:rsid w:val="00DA1122"/>
    <w:rsid w:val="00DA30BB"/>
    <w:rsid w:val="00DA38E1"/>
    <w:rsid w:val="00DA7556"/>
    <w:rsid w:val="00DB27A4"/>
    <w:rsid w:val="00DB448A"/>
    <w:rsid w:val="00DB6F02"/>
    <w:rsid w:val="00DC0CB7"/>
    <w:rsid w:val="00DC0FA2"/>
    <w:rsid w:val="00DC157C"/>
    <w:rsid w:val="00DC245A"/>
    <w:rsid w:val="00DC3709"/>
    <w:rsid w:val="00DC4FAD"/>
    <w:rsid w:val="00DC6EAD"/>
    <w:rsid w:val="00DD509C"/>
    <w:rsid w:val="00DD7202"/>
    <w:rsid w:val="00DE629B"/>
    <w:rsid w:val="00DE7D0D"/>
    <w:rsid w:val="00DF1261"/>
    <w:rsid w:val="00DF1A43"/>
    <w:rsid w:val="00DF23E1"/>
    <w:rsid w:val="00DF4B65"/>
    <w:rsid w:val="00DF5D82"/>
    <w:rsid w:val="00E00986"/>
    <w:rsid w:val="00E010CE"/>
    <w:rsid w:val="00E03EB9"/>
    <w:rsid w:val="00E04C5C"/>
    <w:rsid w:val="00E11D56"/>
    <w:rsid w:val="00E11EBC"/>
    <w:rsid w:val="00E14B20"/>
    <w:rsid w:val="00E14F88"/>
    <w:rsid w:val="00E15E87"/>
    <w:rsid w:val="00E20E9B"/>
    <w:rsid w:val="00E228C9"/>
    <w:rsid w:val="00E22F97"/>
    <w:rsid w:val="00E22FD0"/>
    <w:rsid w:val="00E25FBD"/>
    <w:rsid w:val="00E31B75"/>
    <w:rsid w:val="00E31D8F"/>
    <w:rsid w:val="00E33546"/>
    <w:rsid w:val="00E367A3"/>
    <w:rsid w:val="00E36DB8"/>
    <w:rsid w:val="00E40F6A"/>
    <w:rsid w:val="00E44941"/>
    <w:rsid w:val="00E47E48"/>
    <w:rsid w:val="00E50E4B"/>
    <w:rsid w:val="00E617CC"/>
    <w:rsid w:val="00E65A45"/>
    <w:rsid w:val="00E75B49"/>
    <w:rsid w:val="00E77B52"/>
    <w:rsid w:val="00E80BE5"/>
    <w:rsid w:val="00E82496"/>
    <w:rsid w:val="00E84B78"/>
    <w:rsid w:val="00E87773"/>
    <w:rsid w:val="00E90065"/>
    <w:rsid w:val="00E9146B"/>
    <w:rsid w:val="00E914A9"/>
    <w:rsid w:val="00E93800"/>
    <w:rsid w:val="00E947E9"/>
    <w:rsid w:val="00E94D86"/>
    <w:rsid w:val="00E96F50"/>
    <w:rsid w:val="00E97BD7"/>
    <w:rsid w:val="00EA0EC2"/>
    <w:rsid w:val="00EA11C3"/>
    <w:rsid w:val="00EA2862"/>
    <w:rsid w:val="00EA41E4"/>
    <w:rsid w:val="00EA52D2"/>
    <w:rsid w:val="00EB1E34"/>
    <w:rsid w:val="00EB2117"/>
    <w:rsid w:val="00EB261F"/>
    <w:rsid w:val="00EB4F77"/>
    <w:rsid w:val="00EB5FFC"/>
    <w:rsid w:val="00EB7635"/>
    <w:rsid w:val="00EC0ADB"/>
    <w:rsid w:val="00EC1D3C"/>
    <w:rsid w:val="00EC28FF"/>
    <w:rsid w:val="00EC35E2"/>
    <w:rsid w:val="00EC5A9B"/>
    <w:rsid w:val="00EC73D8"/>
    <w:rsid w:val="00ED1578"/>
    <w:rsid w:val="00ED1E4D"/>
    <w:rsid w:val="00ED3538"/>
    <w:rsid w:val="00ED4862"/>
    <w:rsid w:val="00ED50D9"/>
    <w:rsid w:val="00ED5E5F"/>
    <w:rsid w:val="00EE242A"/>
    <w:rsid w:val="00EE7802"/>
    <w:rsid w:val="00EE7D48"/>
    <w:rsid w:val="00EF1FB5"/>
    <w:rsid w:val="00EF4C1B"/>
    <w:rsid w:val="00EF6849"/>
    <w:rsid w:val="00EF6C17"/>
    <w:rsid w:val="00EF71A7"/>
    <w:rsid w:val="00F0416F"/>
    <w:rsid w:val="00F076FD"/>
    <w:rsid w:val="00F118FE"/>
    <w:rsid w:val="00F14775"/>
    <w:rsid w:val="00F15342"/>
    <w:rsid w:val="00F15C87"/>
    <w:rsid w:val="00F203E2"/>
    <w:rsid w:val="00F20C46"/>
    <w:rsid w:val="00F2245E"/>
    <w:rsid w:val="00F23BCC"/>
    <w:rsid w:val="00F270BC"/>
    <w:rsid w:val="00F27A39"/>
    <w:rsid w:val="00F31C3D"/>
    <w:rsid w:val="00F31CF4"/>
    <w:rsid w:val="00F3273D"/>
    <w:rsid w:val="00F3532A"/>
    <w:rsid w:val="00F3535D"/>
    <w:rsid w:val="00F407DC"/>
    <w:rsid w:val="00F40A5A"/>
    <w:rsid w:val="00F44036"/>
    <w:rsid w:val="00F44705"/>
    <w:rsid w:val="00F44A01"/>
    <w:rsid w:val="00F44C9E"/>
    <w:rsid w:val="00F462EB"/>
    <w:rsid w:val="00F506D3"/>
    <w:rsid w:val="00F51A03"/>
    <w:rsid w:val="00F52560"/>
    <w:rsid w:val="00F53790"/>
    <w:rsid w:val="00F53B10"/>
    <w:rsid w:val="00F563ED"/>
    <w:rsid w:val="00F579DB"/>
    <w:rsid w:val="00F60088"/>
    <w:rsid w:val="00F60FAA"/>
    <w:rsid w:val="00F63FDF"/>
    <w:rsid w:val="00F65298"/>
    <w:rsid w:val="00F65C6F"/>
    <w:rsid w:val="00F66C32"/>
    <w:rsid w:val="00F716A6"/>
    <w:rsid w:val="00F73BCA"/>
    <w:rsid w:val="00F75485"/>
    <w:rsid w:val="00F76C1E"/>
    <w:rsid w:val="00F77D5B"/>
    <w:rsid w:val="00F82193"/>
    <w:rsid w:val="00F82E26"/>
    <w:rsid w:val="00F8365D"/>
    <w:rsid w:val="00F85875"/>
    <w:rsid w:val="00F8592B"/>
    <w:rsid w:val="00F86245"/>
    <w:rsid w:val="00F9359D"/>
    <w:rsid w:val="00F9530C"/>
    <w:rsid w:val="00F95EE6"/>
    <w:rsid w:val="00F96CC2"/>
    <w:rsid w:val="00F96D39"/>
    <w:rsid w:val="00F97E13"/>
    <w:rsid w:val="00FB0771"/>
    <w:rsid w:val="00FB0DC5"/>
    <w:rsid w:val="00FB2CD9"/>
    <w:rsid w:val="00FB3540"/>
    <w:rsid w:val="00FB4684"/>
    <w:rsid w:val="00FB6C55"/>
    <w:rsid w:val="00FB6FB8"/>
    <w:rsid w:val="00FB78E4"/>
    <w:rsid w:val="00FC1631"/>
    <w:rsid w:val="00FC1DCC"/>
    <w:rsid w:val="00FC20F5"/>
    <w:rsid w:val="00FC27FE"/>
    <w:rsid w:val="00FC5478"/>
    <w:rsid w:val="00FC6DE3"/>
    <w:rsid w:val="00FC721D"/>
    <w:rsid w:val="00FD095E"/>
    <w:rsid w:val="00FD40D3"/>
    <w:rsid w:val="00FD62B3"/>
    <w:rsid w:val="00FD64CD"/>
    <w:rsid w:val="00FD751D"/>
    <w:rsid w:val="00FE34BA"/>
    <w:rsid w:val="00FE6901"/>
    <w:rsid w:val="00FF0F88"/>
    <w:rsid w:val="00FF4302"/>
    <w:rsid w:val="00FF515D"/>
    <w:rsid w:val="00FF6087"/>
    <w:rsid w:val="00FF6F7A"/>
    <w:rsid w:val="039F58F2"/>
    <w:rsid w:val="53829DBB"/>
    <w:rsid w:val="7B22E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9ED0C50"/>
  <w15:docId w15:val="{8DAE0A5D-904F-4827-9EC3-3001E06FC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4302"/>
    <w:pPr>
      <w:widowControl w:val="0"/>
      <w:autoSpaceDE w:val="0"/>
      <w:autoSpaceDN w:val="0"/>
      <w:adjustRightInd w:val="0"/>
    </w:pPr>
    <w:rPr>
      <w:rFonts w:ascii="Arial" w:eastAsiaTheme="minorHAnsi" w:hAnsi="Arial" w:cs="Arial"/>
      <w:sz w:val="22"/>
      <w:szCs w:val="22"/>
    </w:rPr>
  </w:style>
  <w:style w:type="paragraph" w:styleId="Heading1">
    <w:name w:val="heading 1"/>
    <w:next w:val="BodyText"/>
    <w:link w:val="Heading1Char"/>
    <w:qFormat/>
    <w:rsid w:val="0071172B"/>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71172B"/>
    <w:pPr>
      <w:keepNext/>
      <w:ind w:left="720" w:hanging="720"/>
      <w:outlineLvl w:val="1"/>
    </w:pPr>
    <w:rPr>
      <w:rFonts w:eastAsiaTheme="majorEastAsia" w:cstheme="majorBidi"/>
    </w:rPr>
  </w:style>
  <w:style w:type="paragraph" w:styleId="Heading3">
    <w:name w:val="heading 3"/>
    <w:basedOn w:val="Heading2"/>
    <w:next w:val="BodyText"/>
    <w:link w:val="Heading3Char"/>
    <w:unhideWhenUsed/>
    <w:qFormat/>
    <w:rsid w:val="0036564F"/>
    <w:pPr>
      <w:outlineLvl w:val="2"/>
    </w:pPr>
    <w:rPr>
      <w:u w:val="single"/>
    </w:rPr>
  </w:style>
  <w:style w:type="paragraph" w:styleId="Heading4">
    <w:name w:val="heading 4"/>
    <w:next w:val="BodyText"/>
    <w:link w:val="Heading4Char"/>
    <w:uiPriority w:val="9"/>
    <w:semiHidden/>
    <w:unhideWhenUsed/>
    <w:qFormat/>
    <w:rsid w:val="0071172B"/>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ind w:left="720" w:hanging="360"/>
    </w:pPr>
  </w:style>
  <w:style w:type="paragraph" w:customStyle="1" w:styleId="Level4">
    <w:name w:val="Level 4"/>
    <w:basedOn w:val="Normal"/>
    <w:pPr>
      <w:ind w:left="1440" w:hanging="360"/>
    </w:pPr>
  </w:style>
  <w:style w:type="paragraph" w:styleId="Header">
    <w:name w:val="header"/>
    <w:basedOn w:val="Normal"/>
    <w:link w:val="HeaderChar"/>
    <w:uiPriority w:val="99"/>
    <w:rsid w:val="00C76E3D"/>
    <w:pPr>
      <w:tabs>
        <w:tab w:val="center" w:pos="4320"/>
        <w:tab w:val="right" w:pos="8640"/>
      </w:tabs>
    </w:pPr>
  </w:style>
  <w:style w:type="paragraph" w:styleId="Footer">
    <w:name w:val="footer"/>
    <w:basedOn w:val="Normal"/>
    <w:rsid w:val="00C76E3D"/>
    <w:pPr>
      <w:tabs>
        <w:tab w:val="center" w:pos="4320"/>
        <w:tab w:val="right" w:pos="8640"/>
      </w:tabs>
    </w:pPr>
  </w:style>
  <w:style w:type="character" w:styleId="PageNumber">
    <w:name w:val="page number"/>
    <w:basedOn w:val="DefaultParagraphFont"/>
    <w:rsid w:val="00C76E3D"/>
  </w:style>
  <w:style w:type="paragraph" w:styleId="ListParagraph">
    <w:name w:val="List Paragraph"/>
    <w:basedOn w:val="Normal"/>
    <w:uiPriority w:val="34"/>
    <w:qFormat/>
    <w:rsid w:val="00D4722A"/>
    <w:pPr>
      <w:widowControl/>
      <w:autoSpaceDE/>
      <w:autoSpaceDN/>
      <w:adjustRightInd/>
      <w:spacing w:line="276" w:lineRule="auto"/>
      <w:ind w:left="720"/>
      <w:contextualSpacing/>
    </w:pPr>
  </w:style>
  <w:style w:type="paragraph" w:styleId="BalloonText">
    <w:name w:val="Balloon Text"/>
    <w:basedOn w:val="Normal"/>
    <w:link w:val="BalloonTextChar"/>
    <w:rsid w:val="00970938"/>
    <w:rPr>
      <w:rFonts w:ascii="Tahoma" w:hAnsi="Tahoma" w:cs="Tahoma"/>
      <w:sz w:val="16"/>
      <w:szCs w:val="16"/>
    </w:rPr>
  </w:style>
  <w:style w:type="character" w:customStyle="1" w:styleId="BalloonTextChar">
    <w:name w:val="Balloon Text Char"/>
    <w:basedOn w:val="DefaultParagraphFont"/>
    <w:link w:val="BalloonText"/>
    <w:rsid w:val="00970938"/>
    <w:rPr>
      <w:rFonts w:ascii="Tahoma" w:hAnsi="Tahoma" w:cs="Tahoma"/>
      <w:sz w:val="16"/>
      <w:szCs w:val="16"/>
    </w:rPr>
  </w:style>
  <w:style w:type="table" w:styleId="TableGrid">
    <w:name w:val="Table Grid"/>
    <w:basedOn w:val="TableNormal"/>
    <w:rsid w:val="00262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594734"/>
    <w:rPr>
      <w:sz w:val="16"/>
      <w:szCs w:val="16"/>
    </w:rPr>
  </w:style>
  <w:style w:type="paragraph" w:styleId="CommentText">
    <w:name w:val="annotation text"/>
    <w:basedOn w:val="Normal"/>
    <w:link w:val="CommentTextChar"/>
    <w:unhideWhenUsed/>
    <w:rsid w:val="00594734"/>
    <w:rPr>
      <w:sz w:val="20"/>
      <w:szCs w:val="20"/>
    </w:rPr>
  </w:style>
  <w:style w:type="character" w:customStyle="1" w:styleId="CommentTextChar">
    <w:name w:val="Comment Text Char"/>
    <w:basedOn w:val="DefaultParagraphFont"/>
    <w:link w:val="CommentText"/>
    <w:rsid w:val="00594734"/>
    <w:rPr>
      <w:rFonts w:ascii="Arial" w:hAnsi="Arial"/>
    </w:rPr>
  </w:style>
  <w:style w:type="paragraph" w:styleId="CommentSubject">
    <w:name w:val="annotation subject"/>
    <w:basedOn w:val="CommentText"/>
    <w:next w:val="CommentText"/>
    <w:link w:val="CommentSubjectChar"/>
    <w:semiHidden/>
    <w:unhideWhenUsed/>
    <w:rsid w:val="00594734"/>
    <w:rPr>
      <w:b/>
      <w:bCs/>
    </w:rPr>
  </w:style>
  <w:style w:type="character" w:customStyle="1" w:styleId="CommentSubjectChar">
    <w:name w:val="Comment Subject Char"/>
    <w:basedOn w:val="CommentTextChar"/>
    <w:link w:val="CommentSubject"/>
    <w:semiHidden/>
    <w:rsid w:val="00594734"/>
    <w:rPr>
      <w:rFonts w:ascii="Arial" w:hAnsi="Arial"/>
      <w:b/>
      <w:bCs/>
    </w:rPr>
  </w:style>
  <w:style w:type="paragraph" w:styleId="Revision">
    <w:name w:val="Revision"/>
    <w:hidden/>
    <w:uiPriority w:val="99"/>
    <w:semiHidden/>
    <w:rsid w:val="00107A19"/>
    <w:rPr>
      <w:rFonts w:ascii="Arial" w:hAnsi="Arial"/>
      <w:sz w:val="24"/>
      <w:szCs w:val="24"/>
    </w:rPr>
  </w:style>
  <w:style w:type="character" w:customStyle="1" w:styleId="normaltextrun">
    <w:name w:val="normaltextrun"/>
    <w:basedOn w:val="DefaultParagraphFont"/>
    <w:rsid w:val="00774681"/>
  </w:style>
  <w:style w:type="paragraph" w:customStyle="1" w:styleId="TItle2">
    <w:name w:val="TItle 2"/>
    <w:basedOn w:val="Normal"/>
    <w:link w:val="TItle2Char"/>
    <w:qFormat/>
    <w:rsid w:val="00B1540B"/>
    <w:pPr>
      <w:keepNext/>
      <w:keepLines/>
    </w:pPr>
    <w:rPr>
      <w:u w:val="single"/>
    </w:rPr>
  </w:style>
  <w:style w:type="character" w:customStyle="1" w:styleId="TItle2Char">
    <w:name w:val="TItle 2 Char"/>
    <w:basedOn w:val="DefaultParagraphFont"/>
    <w:link w:val="TItle2"/>
    <w:rsid w:val="00B1540B"/>
    <w:rPr>
      <w:rFonts w:ascii="Arial" w:hAnsi="Arial"/>
      <w:sz w:val="22"/>
      <w:szCs w:val="22"/>
      <w:u w:val="single"/>
    </w:rPr>
  </w:style>
  <w:style w:type="character" w:customStyle="1" w:styleId="Heading3Char">
    <w:name w:val="Heading 3 Char"/>
    <w:basedOn w:val="DefaultParagraphFont"/>
    <w:link w:val="Heading3"/>
    <w:rsid w:val="0071172B"/>
    <w:rPr>
      <w:rFonts w:ascii="Arial" w:eastAsiaTheme="majorEastAsia" w:hAnsi="Arial" w:cstheme="majorBidi"/>
      <w:sz w:val="22"/>
      <w:szCs w:val="22"/>
      <w:u w:val="single"/>
    </w:rPr>
  </w:style>
  <w:style w:type="paragraph" w:styleId="BodyText">
    <w:name w:val="Body Text"/>
    <w:link w:val="BodyTextChar"/>
    <w:rsid w:val="0071172B"/>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71172B"/>
    <w:rPr>
      <w:rFonts w:ascii="Arial" w:eastAsiaTheme="minorHAnsi" w:hAnsi="Arial" w:cs="Arial"/>
      <w:sz w:val="22"/>
      <w:szCs w:val="22"/>
    </w:rPr>
  </w:style>
  <w:style w:type="paragraph" w:customStyle="1" w:styleId="Applicability">
    <w:name w:val="Applicability"/>
    <w:basedOn w:val="BodyText"/>
    <w:qFormat/>
    <w:rsid w:val="0071172B"/>
    <w:pPr>
      <w:spacing w:before="440"/>
      <w:ind w:left="2160" w:hanging="2160"/>
    </w:pPr>
  </w:style>
  <w:style w:type="paragraph" w:customStyle="1" w:styleId="attachmenttitle">
    <w:name w:val="attachment title"/>
    <w:next w:val="BodyText"/>
    <w:qFormat/>
    <w:rsid w:val="0071172B"/>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71172B"/>
    <w:rPr>
      <w:rFonts w:ascii="Arial" w:eastAsiaTheme="minorHAnsi" w:hAnsi="Arial" w:cstheme="minorBidi"/>
      <w:sz w:val="22"/>
      <w:szCs w:val="22"/>
    </w:rPr>
  </w:style>
  <w:style w:type="paragraph" w:styleId="BodyText2">
    <w:name w:val="Body Text 2"/>
    <w:link w:val="BodyText2Char"/>
    <w:rsid w:val="0071172B"/>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71172B"/>
    <w:rPr>
      <w:rFonts w:ascii="Arial" w:eastAsiaTheme="majorEastAsia" w:hAnsi="Arial" w:cstheme="majorBidi"/>
      <w:sz w:val="22"/>
      <w:szCs w:val="22"/>
    </w:rPr>
  </w:style>
  <w:style w:type="paragraph" w:styleId="BodyText3">
    <w:name w:val="Body Text 3"/>
    <w:basedOn w:val="BodyText"/>
    <w:link w:val="BodyText3Char"/>
    <w:rsid w:val="0071172B"/>
    <w:pPr>
      <w:ind w:left="720"/>
    </w:pPr>
    <w:rPr>
      <w:rFonts w:eastAsiaTheme="majorEastAsia" w:cstheme="majorBidi"/>
    </w:rPr>
  </w:style>
  <w:style w:type="character" w:customStyle="1" w:styleId="BodyText3Char">
    <w:name w:val="Body Text 3 Char"/>
    <w:basedOn w:val="DefaultParagraphFont"/>
    <w:link w:val="BodyText3"/>
    <w:rsid w:val="0071172B"/>
    <w:rPr>
      <w:rFonts w:ascii="Arial" w:eastAsiaTheme="majorEastAsia" w:hAnsi="Arial" w:cstheme="majorBidi"/>
      <w:sz w:val="22"/>
      <w:szCs w:val="22"/>
    </w:rPr>
  </w:style>
  <w:style w:type="character" w:customStyle="1" w:styleId="Commitment">
    <w:name w:val="Commitment"/>
    <w:basedOn w:val="BodyTextChar"/>
    <w:uiPriority w:val="1"/>
    <w:qFormat/>
    <w:rsid w:val="0071172B"/>
    <w:rPr>
      <w:rFonts w:ascii="Arial" w:eastAsiaTheme="minorHAnsi" w:hAnsi="Arial" w:cs="Arial"/>
      <w:i/>
      <w:iCs/>
      <w:sz w:val="22"/>
      <w:szCs w:val="22"/>
    </w:rPr>
  </w:style>
  <w:style w:type="paragraph" w:customStyle="1" w:styleId="CornerstoneBases">
    <w:name w:val="Cornerstone / Bases"/>
    <w:basedOn w:val="BodyText"/>
    <w:qFormat/>
    <w:rsid w:val="0071172B"/>
    <w:pPr>
      <w:ind w:left="2160" w:hanging="2160"/>
    </w:pPr>
  </w:style>
  <w:style w:type="paragraph" w:customStyle="1" w:styleId="EffectiveDate">
    <w:name w:val="Effective Date"/>
    <w:next w:val="BodyText"/>
    <w:qFormat/>
    <w:rsid w:val="0071172B"/>
    <w:pPr>
      <w:spacing w:before="220" w:after="440"/>
      <w:jc w:val="center"/>
    </w:pPr>
    <w:rPr>
      <w:rFonts w:ascii="Arial" w:hAnsi="Arial" w:cs="Arial"/>
      <w:sz w:val="22"/>
      <w:szCs w:val="22"/>
    </w:rPr>
  </w:style>
  <w:style w:type="paragraph" w:customStyle="1" w:styleId="END">
    <w:name w:val="END"/>
    <w:next w:val="BodyText"/>
    <w:qFormat/>
    <w:rsid w:val="0071172B"/>
    <w:pPr>
      <w:autoSpaceDE w:val="0"/>
      <w:autoSpaceDN w:val="0"/>
      <w:adjustRightInd w:val="0"/>
      <w:spacing w:before="440" w:after="440"/>
      <w:jc w:val="center"/>
    </w:pPr>
    <w:rPr>
      <w:rFonts w:ascii="Arial" w:hAnsi="Arial" w:cs="Arial"/>
      <w:sz w:val="22"/>
      <w:szCs w:val="22"/>
    </w:rPr>
  </w:style>
  <w:style w:type="character" w:customStyle="1" w:styleId="Heading1Char">
    <w:name w:val="Heading 1 Char"/>
    <w:basedOn w:val="DefaultParagraphFont"/>
    <w:link w:val="Heading1"/>
    <w:rsid w:val="0071172B"/>
    <w:rPr>
      <w:rFonts w:ascii="Arial" w:eastAsiaTheme="majorEastAsia" w:hAnsi="Arial" w:cstheme="majorBidi"/>
      <w:caps/>
      <w:sz w:val="22"/>
      <w:szCs w:val="22"/>
    </w:rPr>
  </w:style>
  <w:style w:type="character" w:customStyle="1" w:styleId="Heading2Char">
    <w:name w:val="Heading 2 Char"/>
    <w:basedOn w:val="DefaultParagraphFont"/>
    <w:link w:val="Heading2"/>
    <w:rsid w:val="0071172B"/>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71172B"/>
    <w:rPr>
      <w:rFonts w:asciiTheme="majorHAnsi" w:eastAsiaTheme="majorEastAsia" w:hAnsiTheme="majorHAnsi" w:cstheme="majorBidi"/>
      <w:iCs/>
      <w:sz w:val="22"/>
      <w:szCs w:val="22"/>
    </w:rPr>
  </w:style>
  <w:style w:type="table" w:customStyle="1" w:styleId="IM">
    <w:name w:val="IM"/>
    <w:basedOn w:val="TableNormal"/>
    <w:uiPriority w:val="99"/>
    <w:rsid w:val="0071172B"/>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71172B"/>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71172B"/>
    <w:pPr>
      <w:spacing w:before="220" w:after="220"/>
      <w:jc w:val="center"/>
    </w:pPr>
    <w:rPr>
      <w:rFonts w:ascii="Arial" w:hAnsi="Arial" w:cs="Arial"/>
      <w:sz w:val="22"/>
      <w:szCs w:val="22"/>
    </w:rPr>
  </w:style>
  <w:style w:type="character" w:customStyle="1" w:styleId="TitleChar">
    <w:name w:val="Title Char"/>
    <w:basedOn w:val="DefaultParagraphFont"/>
    <w:link w:val="Title"/>
    <w:rsid w:val="0071172B"/>
    <w:rPr>
      <w:rFonts w:ascii="Arial" w:hAnsi="Arial" w:cs="Arial"/>
      <w:sz w:val="22"/>
      <w:szCs w:val="22"/>
    </w:rPr>
  </w:style>
  <w:style w:type="paragraph" w:customStyle="1" w:styleId="NRCINSPECTIONMANUAL">
    <w:name w:val="NRC INSPECTION MANUAL"/>
    <w:next w:val="BodyText"/>
    <w:link w:val="NRCINSPECTIONMANUALChar"/>
    <w:qFormat/>
    <w:rsid w:val="0071172B"/>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71172B"/>
    <w:rPr>
      <w:rFonts w:ascii="Arial" w:eastAsiaTheme="minorHAnsi" w:hAnsi="Arial" w:cs="Arial"/>
      <w:szCs w:val="22"/>
    </w:rPr>
  </w:style>
  <w:style w:type="paragraph" w:customStyle="1" w:styleId="Requirement">
    <w:name w:val="Requirement"/>
    <w:basedOn w:val="BodyText3"/>
    <w:qFormat/>
    <w:rsid w:val="0071172B"/>
    <w:pPr>
      <w:keepNext/>
    </w:pPr>
    <w:rPr>
      <w:b/>
      <w:bCs/>
    </w:rPr>
  </w:style>
  <w:style w:type="paragraph" w:customStyle="1" w:styleId="SpecificGuidance">
    <w:name w:val="Specific Guidance"/>
    <w:basedOn w:val="BodyText3"/>
    <w:qFormat/>
    <w:rsid w:val="0071172B"/>
    <w:pPr>
      <w:keepNext/>
    </w:pPr>
    <w:rPr>
      <w:u w:val="single"/>
    </w:rPr>
  </w:style>
  <w:style w:type="character" w:customStyle="1" w:styleId="HeaderChar">
    <w:name w:val="Header Char"/>
    <w:basedOn w:val="DefaultParagraphFont"/>
    <w:link w:val="Header"/>
    <w:uiPriority w:val="99"/>
    <w:rsid w:val="006C3490"/>
    <w:rPr>
      <w:rFonts w:ascii="Arial" w:eastAsiaTheme="minorHAnsi" w:hAnsi="Arial" w:cs="Arial"/>
      <w:sz w:val="22"/>
      <w:szCs w:val="22"/>
    </w:rPr>
  </w:style>
  <w:style w:type="paragraph" w:styleId="ListBullet2">
    <w:name w:val="List Bullet 2"/>
    <w:basedOn w:val="Normal"/>
    <w:unhideWhenUsed/>
    <w:rsid w:val="00333637"/>
    <w:pPr>
      <w:widowControl/>
      <w:numPr>
        <w:numId w:val="1"/>
      </w:numPr>
      <w:spacing w:after="220"/>
      <w:contextualSpacing/>
    </w:pPr>
  </w:style>
  <w:style w:type="paragraph" w:styleId="ListBullet3">
    <w:name w:val="List Bullet 3"/>
    <w:basedOn w:val="Normal"/>
    <w:unhideWhenUsed/>
    <w:rsid w:val="002F7B84"/>
    <w:pPr>
      <w:keepLines/>
      <w:widowControl/>
      <w:numPr>
        <w:numId w:val="2"/>
      </w:numPr>
      <w:spacing w:after="220"/>
      <w:contextualSpacing/>
    </w:pPr>
  </w:style>
  <w:style w:type="paragraph" w:styleId="ListBullet4">
    <w:name w:val="List Bullet 4"/>
    <w:basedOn w:val="Normal"/>
    <w:unhideWhenUsed/>
    <w:rsid w:val="00D958D0"/>
    <w:pPr>
      <w:widowControl/>
      <w:numPr>
        <w:numId w:val="3"/>
      </w:numPr>
      <w:spacing w:after="2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013371">
      <w:bodyDiv w:val="1"/>
      <w:marLeft w:val="0"/>
      <w:marRight w:val="0"/>
      <w:marTop w:val="0"/>
      <w:marBottom w:val="0"/>
      <w:divBdr>
        <w:top w:val="none" w:sz="0" w:space="0" w:color="auto"/>
        <w:left w:val="none" w:sz="0" w:space="0" w:color="auto"/>
        <w:bottom w:val="none" w:sz="0" w:space="0" w:color="auto"/>
        <w:right w:val="none" w:sz="0" w:space="0" w:color="auto"/>
      </w:divBdr>
    </w:div>
    <w:div w:id="714544849">
      <w:bodyDiv w:val="1"/>
      <w:marLeft w:val="0"/>
      <w:marRight w:val="0"/>
      <w:marTop w:val="0"/>
      <w:marBottom w:val="0"/>
      <w:divBdr>
        <w:top w:val="none" w:sz="0" w:space="0" w:color="auto"/>
        <w:left w:val="none" w:sz="0" w:space="0" w:color="auto"/>
        <w:bottom w:val="none" w:sz="0" w:space="0" w:color="auto"/>
        <w:right w:val="none" w:sz="0" w:space="0" w:color="auto"/>
      </w:divBdr>
    </w:div>
    <w:div w:id="933710117">
      <w:bodyDiv w:val="1"/>
      <w:marLeft w:val="0"/>
      <w:marRight w:val="0"/>
      <w:marTop w:val="0"/>
      <w:marBottom w:val="0"/>
      <w:divBdr>
        <w:top w:val="none" w:sz="0" w:space="0" w:color="auto"/>
        <w:left w:val="none" w:sz="0" w:space="0" w:color="auto"/>
        <w:bottom w:val="none" w:sz="0" w:space="0" w:color="auto"/>
        <w:right w:val="none" w:sz="0" w:space="0" w:color="auto"/>
      </w:divBdr>
    </w:div>
    <w:div w:id="1026179001">
      <w:bodyDiv w:val="1"/>
      <w:marLeft w:val="0"/>
      <w:marRight w:val="0"/>
      <w:marTop w:val="0"/>
      <w:marBottom w:val="0"/>
      <w:divBdr>
        <w:top w:val="none" w:sz="0" w:space="0" w:color="auto"/>
        <w:left w:val="none" w:sz="0" w:space="0" w:color="auto"/>
        <w:bottom w:val="none" w:sz="0" w:space="0" w:color="auto"/>
        <w:right w:val="none" w:sz="0" w:space="0" w:color="auto"/>
      </w:divBdr>
    </w:div>
    <w:div w:id="169504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D5E88A-A8E9-4E81-9628-2D20FC1DD692}">
  <ds:schemaRefs>
    <ds:schemaRef ds:uri="http://schemas.openxmlformats.org/officeDocument/2006/bibliography"/>
  </ds:schemaRefs>
</ds:datastoreItem>
</file>

<file path=customXml/itemProps2.xml><?xml version="1.0" encoding="utf-8"?>
<ds:datastoreItem xmlns:ds="http://schemas.openxmlformats.org/officeDocument/2006/customXml" ds:itemID="{EA424B15-293B-46DD-BD36-8906DFB412E5}">
  <ds:schemaRefs>
    <ds:schemaRef ds:uri="http://schemas.microsoft.com/sharepoint/v3/contenttype/forms"/>
  </ds:schemaRefs>
</ds:datastoreItem>
</file>

<file path=customXml/itemProps3.xml><?xml version="1.0" encoding="utf-8"?>
<ds:datastoreItem xmlns:ds="http://schemas.openxmlformats.org/officeDocument/2006/customXml" ds:itemID="{45E7B58F-3998-4E99-AB3B-1A7C0CDE2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289A25-D8F3-413A-978F-0175C08006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@IP 00000 Template (4)</Template>
  <TotalTime>1</TotalTime>
  <Pages>19</Pages>
  <Words>7059</Words>
  <Characters>40239</Characters>
  <Application>Microsoft Office Word</Application>
  <DocSecurity>2</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4</cp:revision>
  <dcterms:created xsi:type="dcterms:W3CDTF">2024-09-03T18:17:00Z</dcterms:created>
  <dcterms:modified xsi:type="dcterms:W3CDTF">2024-09-03T18:18:00Z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18c25827-617c-4e94-a5a5-8cba668aeef2</vt:lpwstr>
  </property>
</Properties>
</file>